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A0621" w:rsidRPr="00DE2E99" w14:paraId="7E77DBB5" w14:textId="77777777" w:rsidTr="00C65AD1">
        <w:trPr>
          <w:trHeight w:val="217"/>
          <w:jc w:val="center"/>
        </w:trPr>
        <w:tc>
          <w:tcPr>
            <w:tcW w:w="9639" w:type="dxa"/>
            <w:gridSpan w:val="4"/>
            <w:shd w:val="clear" w:color="auto" w:fill="3F0731"/>
          </w:tcPr>
          <w:p w14:paraId="520E0237" w14:textId="77777777" w:rsidR="00CA0621" w:rsidRPr="00DE2E99" w:rsidRDefault="00CA0621" w:rsidP="00C65AD1">
            <w:pPr>
              <w:pStyle w:val="Documentname"/>
              <w:framePr w:hSpace="0" w:wrap="auto" w:vAnchor="margin" w:hAnchor="text" w:xAlign="left" w:yAlign="inline"/>
              <w:rPr>
                <w:rFonts w:ascii="Poppins" w:hAnsi="Poppins" w:cs="Poppins"/>
              </w:rPr>
            </w:pPr>
            <w:r w:rsidRPr="00DE2E99">
              <w:rPr>
                <w:rFonts w:ascii="Poppins" w:hAnsi="Poppins" w:cs="Poppins"/>
                <w:szCs w:val="28"/>
              </w:rPr>
              <w:t>Workgroup Consultation</w:t>
            </w:r>
          </w:p>
        </w:tc>
      </w:tr>
      <w:tr w:rsidR="00CA0621" w:rsidRPr="00DE2E99" w14:paraId="11D66061" w14:textId="77777777" w:rsidTr="00350DBC">
        <w:trPr>
          <w:trHeight w:val="5888"/>
          <w:jc w:val="center"/>
        </w:trPr>
        <w:tc>
          <w:tcPr>
            <w:tcW w:w="5103" w:type="dxa"/>
            <w:gridSpan w:val="2"/>
            <w:shd w:val="clear" w:color="auto" w:fill="auto"/>
          </w:tcPr>
          <w:p w14:paraId="24B63354" w14:textId="77777777" w:rsidR="00C65AD1" w:rsidRPr="00C65AD1" w:rsidRDefault="00C65AD1" w:rsidP="00350DBC">
            <w:pPr>
              <w:spacing w:line="240" w:lineRule="auto"/>
              <w:ind w:right="113"/>
              <w:rPr>
                <w:rFonts w:ascii="Poppins" w:hAnsi="Poppins" w:cs="Poppins"/>
                <w:b/>
                <w:color w:val="3F0731"/>
                <w:sz w:val="56"/>
                <w:szCs w:val="56"/>
              </w:rPr>
            </w:pPr>
            <w:r w:rsidRPr="00C65AD1">
              <w:rPr>
                <w:rFonts w:ascii="Poppins" w:hAnsi="Poppins" w:cs="Poppins"/>
                <w:b/>
                <w:color w:val="3F0731"/>
                <w:sz w:val="56"/>
                <w:szCs w:val="56"/>
              </w:rPr>
              <w:t xml:space="preserve">GC0176: </w:t>
            </w:r>
          </w:p>
          <w:p w14:paraId="1052450A" w14:textId="587A23BC" w:rsidR="00C65AD1" w:rsidRPr="00DD41E0" w:rsidRDefault="00C65AD1" w:rsidP="00350DBC">
            <w:pPr>
              <w:spacing w:line="240" w:lineRule="auto"/>
              <w:rPr>
                <w:rFonts w:ascii="Poppins" w:hAnsi="Poppins" w:cs="Poppins"/>
                <w:b/>
                <w:color w:val="3F0731"/>
                <w:sz w:val="32"/>
                <w:szCs w:val="32"/>
              </w:rPr>
            </w:pPr>
            <w:r w:rsidRPr="00DD41E0">
              <w:rPr>
                <w:rFonts w:ascii="Poppins" w:hAnsi="Poppins" w:cs="Poppins"/>
                <w:b/>
                <w:color w:val="3F0731"/>
                <w:sz w:val="32"/>
                <w:szCs w:val="32"/>
              </w:rPr>
              <w:t xml:space="preserve">Introduction of Demand Control Rotation Protocol within Operating Code 6 of the Grid Code </w:t>
            </w:r>
          </w:p>
          <w:p w14:paraId="0365E14D" w14:textId="0C5AB5C3" w:rsidR="00CA0621" w:rsidRPr="00350DBC" w:rsidRDefault="00CA0621" w:rsidP="00350DBC">
            <w:pPr>
              <w:spacing w:line="240" w:lineRule="auto"/>
              <w:rPr>
                <w:rFonts w:ascii="Poppins" w:hAnsi="Poppins" w:cs="Poppins"/>
                <w:iCs/>
              </w:rPr>
            </w:pPr>
            <w:r w:rsidRPr="00350DBC">
              <w:rPr>
                <w:rFonts w:ascii="Poppins" w:hAnsi="Poppins" w:cs="Poppins"/>
                <w:b/>
                <w:sz w:val="20"/>
                <w:szCs w:val="20"/>
              </w:rPr>
              <w:t>Overview:</w:t>
            </w:r>
            <w:r w:rsidRPr="00350DBC">
              <w:rPr>
                <w:rFonts w:ascii="Poppins" w:hAnsi="Poppins" w:cs="Poppins"/>
                <w:noProof/>
                <w:sz w:val="20"/>
                <w:szCs w:val="20"/>
              </w:rPr>
              <w:t xml:space="preserve"> </w:t>
            </w:r>
            <w:r w:rsidRPr="00350DBC">
              <w:rPr>
                <w:rFonts w:ascii="Poppins" w:hAnsi="Poppins" w:cs="Poppins"/>
                <w:i/>
                <w:noProof/>
                <w:color w:val="FF0000"/>
                <w:sz w:val="20"/>
                <w:szCs w:val="20"/>
              </w:rPr>
              <w:t xml:space="preserve"> </w:t>
            </w:r>
            <w:r w:rsidR="00C65AD1" w:rsidRPr="00350DBC">
              <w:rPr>
                <w:rFonts w:ascii="Poppins" w:hAnsi="Poppins" w:cs="Poppins"/>
                <w:iCs/>
                <w:noProof/>
                <w:sz w:val="20"/>
                <w:szCs w:val="20"/>
              </w:rPr>
              <w:t>The modification will make changes to OC6 to allow for the Demand Control Rotation Protocol (DCRP) to be formally recognised as a tool to manage shortfalls in electricity supply, over an extended period of time (i.e. 3 to 24 hours).</w:t>
            </w:r>
          </w:p>
        </w:tc>
        <w:tc>
          <w:tcPr>
            <w:tcW w:w="4536" w:type="dxa"/>
            <w:gridSpan w:val="2"/>
            <w:shd w:val="clear" w:color="auto" w:fill="auto"/>
          </w:tcPr>
          <w:p w14:paraId="7680E71D" w14:textId="77777777" w:rsidR="00CA0621" w:rsidRPr="00DE2E99" w:rsidRDefault="00CA0621" w:rsidP="00C65AD1">
            <w:pPr>
              <w:rPr>
                <w:rFonts w:ascii="Poppins" w:hAnsi="Poppins" w:cs="Poppins"/>
                <w:b/>
              </w:rPr>
            </w:pPr>
            <w:r w:rsidRPr="00DE2E99">
              <w:rPr>
                <w:rFonts w:ascii="Poppins" w:hAnsi="Poppins" w:cs="Poppins"/>
                <w:b/>
              </w:rPr>
              <w:t xml:space="preserve">Modification process &amp; timetable     </w:t>
            </w:r>
          </w:p>
          <w:p w14:paraId="4A2F40D1" w14:textId="77777777" w:rsidR="00CA0621" w:rsidRPr="00DE2E99" w:rsidRDefault="00370AF0" w:rsidP="00C65AD1">
            <w:pPr>
              <w:rPr>
                <w:rFonts w:ascii="Poppins" w:hAnsi="Poppins" w:cs="Poppins"/>
                <w:b/>
              </w:rPr>
            </w:pPr>
            <w:r w:rsidRPr="00491C6D">
              <w:rPr>
                <w:rFonts w:ascii="Poppins" w:hAnsi="Poppins" w:cs="Poppins"/>
                <w:noProof/>
              </w:rPr>
              <mc:AlternateContent>
                <mc:Choice Requires="wps">
                  <w:drawing>
                    <wp:anchor distT="0" distB="0" distL="114300" distR="114300" simplePos="0" relativeHeight="251658241" behindDoc="0" locked="0" layoutInCell="1" allowOverlap="1" wp14:anchorId="151C01FE" wp14:editId="6E851B94">
                      <wp:simplePos x="0" y="0"/>
                      <wp:positionH relativeFrom="column">
                        <wp:posOffset>411480</wp:posOffset>
                      </wp:positionH>
                      <wp:positionV relativeFrom="paragraph">
                        <wp:posOffset>24800</wp:posOffset>
                      </wp:positionV>
                      <wp:extent cx="2389475" cy="389286"/>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2389475" cy="389286"/>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CDA51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38443B0D" w14:textId="496C6C78" w:rsidR="00370AF0" w:rsidRPr="00491C6D" w:rsidRDefault="00000000" w:rsidP="00C65AD1">
                                  <w:pPr>
                                    <w:spacing w:line="240" w:lineRule="auto"/>
                                    <w:rPr>
                                      <w:rFonts w:ascii="Poppins" w:hAnsi="Poppins" w:cs="Poppins"/>
                                      <w:color w:val="000000"/>
                                      <w:sz w:val="20"/>
                                      <w:szCs w:val="20"/>
                                    </w:rPr>
                                  </w:pPr>
                                  <w:sdt>
                                    <w:sdtPr>
                                      <w:rPr>
                                        <w:rStyle w:val="TimelineChar"/>
                                        <w:rFonts w:ascii="Poppins" w:hAnsi="Poppins" w:cs="Poppins"/>
                                        <w:sz w:val="20"/>
                                        <w:szCs w:val="16"/>
                                      </w:rPr>
                                      <w:alias w:val="Code Administrator Use"/>
                                      <w:tag w:val="Code Administrator Use"/>
                                      <w:id w:val="149484789"/>
                                      <w:date w:fullDate="2024-11-11T00:00:00Z">
                                        <w:dateFormat w:val="dd MMMM yyyy"/>
                                        <w:lid w:val="en-GB"/>
                                        <w:storeMappedDataAs w:val="dateTime"/>
                                        <w:calendar w:val="gregorian"/>
                                      </w:date>
                                    </w:sdtPr>
                                    <w:sdtContent>
                                      <w:r w:rsidR="00350DBC">
                                        <w:rPr>
                                          <w:rStyle w:val="TimelineChar"/>
                                          <w:rFonts w:ascii="Poppins" w:hAnsi="Poppins" w:cs="Poppins"/>
                                          <w:sz w:val="20"/>
                                          <w:szCs w:val="16"/>
                                        </w:rPr>
                                        <w:t>11 November 2024</w:t>
                                      </w:r>
                                    </w:sdtContent>
                                  </w:sdt>
                                  <w:r w:rsidR="00370AF0" w:rsidRPr="00491C6D">
                                    <w:rPr>
                                      <w:rFonts w:ascii="Poppins" w:hAnsi="Poppins" w:cs="Poppins"/>
                                      <w:color w:val="000000"/>
                                      <w:sz w:val="20"/>
                                      <w:szCs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151C01FE" id="Rectangle: Rounded Corners 2" o:spid="_x0000_s1026" style="position:absolute;margin-left:32.4pt;margin-top:1.95pt;width:188.1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" filled="f" strokecolor="#3f0731" strokeweight="1pt">
                      <v:stroke joinstyle="miter"/>
                      <v:textbox inset="0,0,0,0">
                        <w:txbxContent>
                          <w:p w14:paraId="3CCDA51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38443B0D" w14:textId="496C6C78" w:rsidR="00370AF0" w:rsidRPr="00491C6D" w:rsidRDefault="00000000" w:rsidP="00C65AD1">
                            <w:pPr>
                              <w:spacing w:line="240" w:lineRule="auto"/>
                              <w:rPr>
                                <w:rFonts w:ascii="Poppins" w:hAnsi="Poppins" w:cs="Poppins"/>
                                <w:color w:val="000000"/>
                                <w:sz w:val="20"/>
                                <w:szCs w:val="20"/>
                              </w:rPr>
                            </w:pPr>
                            <w:sdt>
                              <w:sdtPr>
                                <w:rPr>
                                  <w:rStyle w:val="TimelineChar"/>
                                  <w:rFonts w:ascii="Poppins" w:hAnsi="Poppins" w:cs="Poppins"/>
                                  <w:sz w:val="20"/>
                                  <w:szCs w:val="16"/>
                                </w:rPr>
                                <w:alias w:val="Code Administrator Use"/>
                                <w:tag w:val="Code Administrator Use"/>
                                <w:id w:val="149484789"/>
                                <w:date w:fullDate="2024-11-11T00:00:00Z">
                                  <w:dateFormat w:val="dd MMMM yyyy"/>
                                  <w:lid w:val="en-GB"/>
                                  <w:storeMappedDataAs w:val="dateTime"/>
                                  <w:calendar w:val="gregorian"/>
                                </w:date>
                              </w:sdtPr>
                              <w:sdtContent>
                                <w:r w:rsidR="00350DBC">
                                  <w:rPr>
                                    <w:rStyle w:val="TimelineChar"/>
                                    <w:rFonts w:ascii="Poppins" w:hAnsi="Poppins" w:cs="Poppins"/>
                                    <w:sz w:val="20"/>
                                    <w:szCs w:val="16"/>
                                  </w:rPr>
                                  <w:t>11 November 2024</w:t>
                                </w:r>
                              </w:sdtContent>
                            </w:sdt>
                            <w:r w:rsidR="00370AF0" w:rsidRPr="00491C6D">
                              <w:rPr>
                                <w:rFonts w:ascii="Poppins" w:hAnsi="Poppins" w:cs="Poppins"/>
                                <w:color w:val="000000"/>
                                <w:sz w:val="20"/>
                                <w:szCs w:val="20"/>
                              </w:rPr>
                              <w:t xml:space="preserve"> </w:t>
                            </w:r>
                          </w:p>
                        </w:txbxContent>
                      </v:textbox>
                    </v:roundrect>
                  </w:pict>
                </mc:Fallback>
              </mc:AlternateContent>
            </w:r>
            <w:r w:rsidRPr="00491C6D">
              <w:rPr>
                <w:rFonts w:ascii="Poppins" w:hAnsi="Poppins" w:cs="Poppins"/>
                <w:noProof/>
              </w:rPr>
              <mc:AlternateContent>
                <mc:Choice Requires="wpg">
                  <w:drawing>
                    <wp:anchor distT="0" distB="0" distL="114300" distR="114300" simplePos="0" relativeHeight="251658240" behindDoc="0" locked="0" layoutInCell="1" allowOverlap="1" wp14:anchorId="037FEEB8" wp14:editId="5DF5A863">
                      <wp:simplePos x="0" y="0"/>
                      <wp:positionH relativeFrom="column">
                        <wp:posOffset>-635</wp:posOffset>
                      </wp:positionH>
                      <wp:positionV relativeFrom="paragraph">
                        <wp:posOffset>19685</wp:posOffset>
                      </wp:positionV>
                      <wp:extent cx="2800350" cy="3314700"/>
                      <wp:effectExtent l="0" t="19050" r="19050" b="38100"/>
                      <wp:wrapNone/>
                      <wp:docPr id="30" name="Group 30"/>
                      <wp:cNvGraphicFramePr/>
                      <a:graphic xmlns:a="http://schemas.openxmlformats.org/drawingml/2006/main">
                        <a:graphicData uri="http://schemas.microsoft.com/office/word/2010/wordprocessingGroup">
                          <wpg:wgp>
                            <wpg:cNvGrpSpPr/>
                            <wpg:grpSpPr>
                              <a:xfrm>
                                <a:off x="0" y="0"/>
                                <a:ext cx="2800350" cy="3314700"/>
                                <a:chOff x="0" y="0"/>
                                <a:chExt cx="3332480" cy="3676700"/>
                              </a:xfrm>
                              <a:solidFill>
                                <a:srgbClr val="FF66FF"/>
                              </a:solidFill>
                            </wpg:grpSpPr>
                            <wps:wsp>
                              <wps:cNvPr id="32" name="Rectangle: Rounded Corners 32"/>
                              <wps:cNvSpPr/>
                              <wps:spPr>
                                <a:xfrm>
                                  <a:off x="482599" y="527100"/>
                                  <a:ext cx="2843529"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FCE8B3"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Consultation</w:t>
                                    </w:r>
                                  </w:p>
                                  <w:p w14:paraId="44BAA8AD" w14:textId="1EBE688F" w:rsidR="00370AF0" w:rsidRPr="00491C6D" w:rsidRDefault="001E2461" w:rsidP="00370AF0">
                                    <w:pPr>
                                      <w:rPr>
                                        <w:rFonts w:ascii="Poppins" w:hAnsi="Poppins" w:cs="Poppins"/>
                                        <w:color w:val="000000"/>
                                        <w:sz w:val="20"/>
                                        <w:szCs w:val="20"/>
                                      </w:rPr>
                                    </w:pPr>
                                    <w:r>
                                      <w:rPr>
                                        <w:rFonts w:ascii="Poppins" w:hAnsi="Poppins" w:cs="Poppins"/>
                                        <w:color w:val="000000"/>
                                        <w:sz w:val="20"/>
                                        <w:szCs w:val="20"/>
                                      </w:rPr>
                                      <w:t xml:space="preserve">08 July 2025 to </w:t>
                                    </w:r>
                                    <w:r w:rsidR="00EB40B9">
                                      <w:rPr>
                                        <w:rFonts w:ascii="Poppins" w:hAnsi="Poppins" w:cs="Poppins"/>
                                        <w:color w:val="000000"/>
                                        <w:sz w:val="20"/>
                                        <w:szCs w:val="20"/>
                                      </w:rPr>
                                      <w:t>05 August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B5AD6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Report</w:t>
                                    </w:r>
                                  </w:p>
                                  <w:sdt>
                                    <w:sdtPr>
                                      <w:rPr>
                                        <w:rStyle w:val="TimelineChar"/>
                                        <w:rFonts w:ascii="Poppins" w:hAnsi="Poppins" w:cs="Poppins"/>
                                        <w:sz w:val="20"/>
                                        <w:szCs w:val="20"/>
                                      </w:rPr>
                                      <w:alias w:val="Code Administrator Use"/>
                                      <w:tag w:val="Code Administrator Use"/>
                                      <w:id w:val="-2050754846"/>
                                      <w:date w:fullDate="2025-09-17T00:00:00Z">
                                        <w:dateFormat w:val="dd MMMM yyyy"/>
                                        <w:lid w:val="en-GB"/>
                                        <w:storeMappedDataAs w:val="dateTime"/>
                                        <w:calendar w:val="gregorian"/>
                                      </w:date>
                                    </w:sdtPr>
                                    <w:sdtContent>
                                      <w:p w14:paraId="35CB27FC" w14:textId="56F87D86" w:rsidR="00370AF0" w:rsidRPr="00491C6D" w:rsidRDefault="00EB40B9" w:rsidP="00C65AD1">
                                        <w:pPr>
                                          <w:spacing w:line="240" w:lineRule="auto"/>
                                          <w:rPr>
                                            <w:rFonts w:ascii="Poppins" w:hAnsi="Poppins" w:cs="Poppins"/>
                                            <w:color w:val="000000"/>
                                            <w:sz w:val="20"/>
                                            <w:szCs w:val="20"/>
                                          </w:rPr>
                                        </w:pPr>
                                        <w:r>
                                          <w:rPr>
                                            <w:rStyle w:val="TimelineChar"/>
                                            <w:rFonts w:ascii="Poppins" w:hAnsi="Poppins" w:cs="Poppins"/>
                                            <w:sz w:val="20"/>
                                            <w:szCs w:val="20"/>
                                          </w:rPr>
                                          <w:t>17 September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D500C8"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228BCB28" w14:textId="12D1BCDB" w:rsidR="00370AF0" w:rsidRPr="00EB40B9" w:rsidRDefault="00EB40B9" w:rsidP="00C65AD1">
                                    <w:pPr>
                                      <w:pStyle w:val="Timeline"/>
                                      <w:spacing w:line="240" w:lineRule="auto"/>
                                      <w:rPr>
                                        <w:rFonts w:ascii="Poppins" w:hAnsi="Poppins" w:cs="Poppins"/>
                                        <w:sz w:val="18"/>
                                      </w:rPr>
                                    </w:pPr>
                                    <w:r w:rsidRPr="00EB40B9">
                                      <w:rPr>
                                        <w:rStyle w:val="TimelineChar"/>
                                        <w:rFonts w:ascii="Poppins" w:hAnsi="Poppins" w:cs="Poppins"/>
                                        <w:sz w:val="18"/>
                                      </w:rPr>
                                      <w:t>29 September 2025</w:t>
                                    </w:r>
                                    <w:r w:rsidR="00350DBC" w:rsidRPr="00EB40B9">
                                      <w:rPr>
                                        <w:rStyle w:val="TimelineChar"/>
                                        <w:rFonts w:ascii="Poppins" w:hAnsi="Poppins" w:cs="Poppins"/>
                                        <w:sz w:val="18"/>
                                      </w:rPr>
                                      <w:t xml:space="preserve"> – 29 </w:t>
                                    </w:r>
                                    <w:r w:rsidRPr="00EB40B9">
                                      <w:rPr>
                                        <w:rStyle w:val="TimelineChar"/>
                                        <w:rFonts w:ascii="Poppins" w:hAnsi="Poppins" w:cs="Poppins"/>
                                        <w:sz w:val="18"/>
                                      </w:rPr>
                                      <w:t>October</w:t>
                                    </w:r>
                                    <w:r w:rsidR="00350DBC" w:rsidRPr="00EB40B9">
                                      <w:rPr>
                                        <w:rStyle w:val="TimelineChar"/>
                                        <w:rFonts w:ascii="Poppins" w:hAnsi="Poppins" w:cs="Poppins"/>
                                        <w:sz w:val="18"/>
                                      </w:rPr>
                                      <w:t xml:space="preserve">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D10C4F"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Style w:val="TimelineChar"/>
                                        <w:rFonts w:ascii="Poppins" w:hAnsi="Poppins" w:cs="Poppins"/>
                                        <w:sz w:val="20"/>
                                        <w:szCs w:val="20"/>
                                      </w:rPr>
                                      <w:alias w:val="Code Administrator Use"/>
                                      <w:tag w:val="Code Administrator Use"/>
                                      <w:id w:val="1181855534"/>
                                      <w:date w:fullDate="2025-11-19T00:00:00Z">
                                        <w:dateFormat w:val="dd MMMM yyyy"/>
                                        <w:lid w:val="en-GB"/>
                                        <w:storeMappedDataAs w:val="dateTime"/>
                                        <w:calendar w:val="gregorian"/>
                                      </w:date>
                                    </w:sdtPr>
                                    <w:sdtContent>
                                      <w:p w14:paraId="6ED1DC35" w14:textId="2071C510" w:rsidR="00370AF0" w:rsidRPr="00491C6D" w:rsidRDefault="00EB40B9" w:rsidP="00C65AD1">
                                        <w:pPr>
                                          <w:spacing w:line="240" w:lineRule="auto"/>
                                          <w:rPr>
                                            <w:rFonts w:ascii="Poppins" w:hAnsi="Poppins" w:cs="Poppins"/>
                                            <w:color w:val="000000"/>
                                            <w:sz w:val="20"/>
                                            <w:szCs w:val="20"/>
                                          </w:rPr>
                                        </w:pPr>
                                        <w:r>
                                          <w:rPr>
                                            <w:rStyle w:val="TimelineChar"/>
                                            <w:rFonts w:ascii="Poppins" w:hAnsi="Poppins" w:cs="Poppins"/>
                                            <w:sz w:val="20"/>
                                            <w:szCs w:val="20"/>
                                          </w:rPr>
                                          <w:t>19 November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8F875D"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Style w:val="TimelineChar"/>
                                        <w:rFonts w:ascii="Poppins" w:hAnsi="Poppins" w:cs="Poppins"/>
                                        <w:sz w:val="20"/>
                                        <w:szCs w:val="20"/>
                                      </w:rPr>
                                      <w:alias w:val="Code Administrator Use"/>
                                      <w:tag w:val="Code Administrator Use"/>
                                      <w:id w:val="-536125309"/>
                                      <w:date w:fullDate="2025-12-09T00:00:00Z">
                                        <w:dateFormat w:val="dd MMMM yyyy"/>
                                        <w:lid w:val="en-GB"/>
                                        <w:storeMappedDataAs w:val="dateTime"/>
                                        <w:calendar w:val="gregorian"/>
                                      </w:date>
                                    </w:sdtPr>
                                    <w:sdtContent>
                                      <w:p w14:paraId="1A48C378" w14:textId="21CF1662" w:rsidR="00370AF0" w:rsidRPr="00491C6D" w:rsidRDefault="00EB40B9" w:rsidP="00C65AD1">
                                        <w:pPr>
                                          <w:spacing w:line="240" w:lineRule="auto"/>
                                          <w:rPr>
                                            <w:rFonts w:ascii="Poppins" w:hAnsi="Poppins" w:cs="Poppins"/>
                                            <w:color w:val="000000"/>
                                            <w:sz w:val="20"/>
                                            <w:szCs w:val="20"/>
                                          </w:rPr>
                                        </w:pPr>
                                        <w:r>
                                          <w:rPr>
                                            <w:rStyle w:val="TimelineChar"/>
                                            <w:rFonts w:ascii="Poppins" w:hAnsi="Poppins" w:cs="Poppins"/>
                                            <w:sz w:val="20"/>
                                            <w:szCs w:val="20"/>
                                          </w:rPr>
                                          <w:t>09 December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E589"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sdt>
                                    <w:sdtPr>
                                      <w:rPr>
                                        <w:rStyle w:val="TimelineChar"/>
                                        <w:rFonts w:ascii="Poppins" w:hAnsi="Poppins" w:cs="Poppins"/>
                                        <w:sz w:val="20"/>
                                        <w:szCs w:val="20"/>
                                      </w:rPr>
                                      <w:alias w:val="Code Administrator Use"/>
                                      <w:tag w:val="Code Administrator Use"/>
                                      <w:id w:val="-399981992"/>
                                      <w:date>
                                        <w:dateFormat w:val="dd MMMM yyyy"/>
                                        <w:lid w:val="en-GB"/>
                                        <w:storeMappedDataAs w:val="dateTime"/>
                                        <w:calendar w:val="gregorian"/>
                                      </w:date>
                                    </w:sdtPr>
                                    <w:sdtContent>
                                      <w:p w14:paraId="0C52A44C" w14:textId="7B2EAA7A"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10 Business Days after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34738F" w14:textId="77777777" w:rsidR="00370AF0" w:rsidRPr="00B2143A" w:rsidRDefault="00370AF0" w:rsidP="00370AF0">
                                    <w:pPr>
                                      <w:shd w:val="clear" w:color="auto" w:fill="3F0731"/>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FF00FF"/>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814F24" w14:textId="77777777" w:rsidR="00370AF0" w:rsidRPr="00B2143A" w:rsidRDefault="00370AF0" w:rsidP="00370AF0">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F3DEE" w14:textId="77777777" w:rsidR="00370AF0" w:rsidRPr="00B2143A" w:rsidRDefault="00370AF0" w:rsidP="00370AF0">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8C70D3" w14:textId="77777777" w:rsidR="00370AF0" w:rsidRPr="00B2143A" w:rsidRDefault="00370AF0" w:rsidP="00370AF0">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A18E44" w14:textId="77777777" w:rsidR="00370AF0" w:rsidRPr="00B2143A" w:rsidRDefault="00370AF0" w:rsidP="00370AF0">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85660" w14:textId="77777777" w:rsidR="00370AF0" w:rsidRPr="00B2143A" w:rsidRDefault="00370AF0" w:rsidP="00370AF0">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5234A" w14:textId="77777777" w:rsidR="00370AF0" w:rsidRPr="00B2143A" w:rsidRDefault="00370AF0" w:rsidP="00370AF0">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7FEEB8" id="Group 30" o:spid="_x0000_s1027" style="position:absolute;margin-left:-.05pt;margin-top:1.55pt;width:220.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">
                      <v:roundrect id="Rectangle: Rounded Corners 32" o:spid="_x0000_s1028" style="position:absolute;left:4825;top:5271;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" filled="f" strokecolor="#3f0731" strokeweight="1pt">
                        <v:stroke joinstyle="miter"/>
                        <v:textbox inset="0,0,0,0">
                          <w:txbxContent>
                            <w:p w14:paraId="34FCE8B3"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Consultation</w:t>
                              </w:r>
                            </w:p>
                            <w:p w14:paraId="44BAA8AD" w14:textId="1EBE688F" w:rsidR="00370AF0" w:rsidRPr="00491C6D" w:rsidRDefault="001E2461" w:rsidP="00370AF0">
                              <w:pPr>
                                <w:rPr>
                                  <w:rFonts w:ascii="Poppins" w:hAnsi="Poppins" w:cs="Poppins"/>
                                  <w:color w:val="000000"/>
                                  <w:sz w:val="20"/>
                                  <w:szCs w:val="20"/>
                                </w:rPr>
                              </w:pPr>
                              <w:r>
                                <w:rPr>
                                  <w:rFonts w:ascii="Poppins" w:hAnsi="Poppins" w:cs="Poppins"/>
                                  <w:color w:val="000000"/>
                                  <w:sz w:val="20"/>
                                  <w:szCs w:val="20"/>
                                </w:rPr>
                                <w:t xml:space="preserve">08 July 2025 to </w:t>
                              </w:r>
                              <w:r w:rsidR="00EB40B9">
                                <w:rPr>
                                  <w:rFonts w:ascii="Poppins" w:hAnsi="Poppins" w:cs="Poppins"/>
                                  <w:color w:val="000000"/>
                                  <w:sz w:val="20"/>
                                  <w:szCs w:val="20"/>
                                </w:rPr>
                                <w:t>05 August 2025</w:t>
                              </w:r>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" filled="f" strokecolor="#3f0731" strokeweight="1pt">
                        <v:stroke joinstyle="miter"/>
                        <v:textbox inset="0,0,0,0">
                          <w:txbxContent>
                            <w:p w14:paraId="55B5AD6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Report</w:t>
                              </w:r>
                            </w:p>
                            <w:sdt>
                              <w:sdtPr>
                                <w:rPr>
                                  <w:rStyle w:val="TimelineChar"/>
                                  <w:rFonts w:ascii="Poppins" w:hAnsi="Poppins" w:cs="Poppins"/>
                                  <w:sz w:val="20"/>
                                  <w:szCs w:val="20"/>
                                </w:rPr>
                                <w:alias w:val="Code Administrator Use"/>
                                <w:tag w:val="Code Administrator Use"/>
                                <w:id w:val="-2050754846"/>
                                <w:date w:fullDate="2025-09-17T00:00:00Z">
                                  <w:dateFormat w:val="dd MMMM yyyy"/>
                                  <w:lid w:val="en-GB"/>
                                  <w:storeMappedDataAs w:val="dateTime"/>
                                  <w:calendar w:val="gregorian"/>
                                </w:date>
                              </w:sdtPr>
                              <w:sdtContent>
                                <w:p w14:paraId="35CB27FC" w14:textId="56F87D86" w:rsidR="00370AF0" w:rsidRPr="00491C6D" w:rsidRDefault="00EB40B9" w:rsidP="00C65AD1">
                                  <w:pPr>
                                    <w:spacing w:line="240" w:lineRule="auto"/>
                                    <w:rPr>
                                      <w:rFonts w:ascii="Poppins" w:hAnsi="Poppins" w:cs="Poppins"/>
                                      <w:color w:val="000000"/>
                                      <w:sz w:val="20"/>
                                      <w:szCs w:val="20"/>
                                    </w:rPr>
                                  </w:pPr>
                                  <w:r>
                                    <w:rPr>
                                      <w:rStyle w:val="TimelineChar"/>
                                      <w:rFonts w:ascii="Poppins" w:hAnsi="Poppins" w:cs="Poppins"/>
                                      <w:sz w:val="20"/>
                                      <w:szCs w:val="20"/>
                                    </w:rPr>
                                    <w:t>17 September 2025</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4CD500C8"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228BCB28" w14:textId="12D1BCDB" w:rsidR="00370AF0" w:rsidRPr="00EB40B9" w:rsidRDefault="00EB40B9" w:rsidP="00C65AD1">
                              <w:pPr>
                                <w:pStyle w:val="Timeline"/>
                                <w:spacing w:line="240" w:lineRule="auto"/>
                                <w:rPr>
                                  <w:rFonts w:ascii="Poppins" w:hAnsi="Poppins" w:cs="Poppins"/>
                                  <w:sz w:val="18"/>
                                </w:rPr>
                              </w:pPr>
                              <w:r w:rsidRPr="00EB40B9">
                                <w:rPr>
                                  <w:rStyle w:val="TimelineChar"/>
                                  <w:rFonts w:ascii="Poppins" w:hAnsi="Poppins" w:cs="Poppins"/>
                                  <w:sz w:val="18"/>
                                </w:rPr>
                                <w:t>29 September 2025</w:t>
                              </w:r>
                              <w:r w:rsidR="00350DBC" w:rsidRPr="00EB40B9">
                                <w:rPr>
                                  <w:rStyle w:val="TimelineChar"/>
                                  <w:rFonts w:ascii="Poppins" w:hAnsi="Poppins" w:cs="Poppins"/>
                                  <w:sz w:val="18"/>
                                </w:rPr>
                                <w:t xml:space="preserve"> – 29 </w:t>
                              </w:r>
                              <w:r w:rsidRPr="00EB40B9">
                                <w:rPr>
                                  <w:rStyle w:val="TimelineChar"/>
                                  <w:rFonts w:ascii="Poppins" w:hAnsi="Poppins" w:cs="Poppins"/>
                                  <w:sz w:val="18"/>
                                </w:rPr>
                                <w:t>October</w:t>
                              </w:r>
                              <w:r w:rsidR="00350DBC" w:rsidRPr="00EB40B9">
                                <w:rPr>
                                  <w:rStyle w:val="TimelineChar"/>
                                  <w:rFonts w:ascii="Poppins" w:hAnsi="Poppins" w:cs="Poppins"/>
                                  <w:sz w:val="18"/>
                                </w:rPr>
                                <w:t xml:space="preserve"> 2025</w:t>
                              </w: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00D10C4F"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Style w:val="TimelineChar"/>
                                  <w:rFonts w:ascii="Poppins" w:hAnsi="Poppins" w:cs="Poppins"/>
                                  <w:sz w:val="20"/>
                                  <w:szCs w:val="20"/>
                                </w:rPr>
                                <w:alias w:val="Code Administrator Use"/>
                                <w:tag w:val="Code Administrator Use"/>
                                <w:id w:val="1181855534"/>
                                <w:date w:fullDate="2025-11-19T00:00:00Z">
                                  <w:dateFormat w:val="dd MMMM yyyy"/>
                                  <w:lid w:val="en-GB"/>
                                  <w:storeMappedDataAs w:val="dateTime"/>
                                  <w:calendar w:val="gregorian"/>
                                </w:date>
                              </w:sdtPr>
                              <w:sdtContent>
                                <w:p w14:paraId="6ED1DC35" w14:textId="2071C510" w:rsidR="00370AF0" w:rsidRPr="00491C6D" w:rsidRDefault="00EB40B9" w:rsidP="00C65AD1">
                                  <w:pPr>
                                    <w:spacing w:line="240" w:lineRule="auto"/>
                                    <w:rPr>
                                      <w:rFonts w:ascii="Poppins" w:hAnsi="Poppins" w:cs="Poppins"/>
                                      <w:color w:val="000000"/>
                                      <w:sz w:val="20"/>
                                      <w:szCs w:val="20"/>
                                    </w:rPr>
                                  </w:pPr>
                                  <w:r>
                                    <w:rPr>
                                      <w:rStyle w:val="TimelineChar"/>
                                      <w:rFonts w:ascii="Poppins" w:hAnsi="Poppins" w:cs="Poppins"/>
                                      <w:sz w:val="20"/>
                                      <w:szCs w:val="20"/>
                                    </w:rPr>
                                    <w:t>19 November 2025</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218F875D"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Style w:val="TimelineChar"/>
                                  <w:rFonts w:ascii="Poppins" w:hAnsi="Poppins" w:cs="Poppins"/>
                                  <w:sz w:val="20"/>
                                  <w:szCs w:val="20"/>
                                </w:rPr>
                                <w:alias w:val="Code Administrator Use"/>
                                <w:tag w:val="Code Administrator Use"/>
                                <w:id w:val="-536125309"/>
                                <w:date w:fullDate="2025-12-09T00:00:00Z">
                                  <w:dateFormat w:val="dd MMMM yyyy"/>
                                  <w:lid w:val="en-GB"/>
                                  <w:storeMappedDataAs w:val="dateTime"/>
                                  <w:calendar w:val="gregorian"/>
                                </w:date>
                              </w:sdtPr>
                              <w:sdtContent>
                                <w:p w14:paraId="1A48C378" w14:textId="21CF1662" w:rsidR="00370AF0" w:rsidRPr="00491C6D" w:rsidRDefault="00EB40B9" w:rsidP="00C65AD1">
                                  <w:pPr>
                                    <w:spacing w:line="240" w:lineRule="auto"/>
                                    <w:rPr>
                                      <w:rFonts w:ascii="Poppins" w:hAnsi="Poppins" w:cs="Poppins"/>
                                      <w:color w:val="000000"/>
                                      <w:sz w:val="20"/>
                                      <w:szCs w:val="20"/>
                                    </w:rPr>
                                  </w:pPr>
                                  <w:r>
                                    <w:rPr>
                                      <w:rStyle w:val="TimelineChar"/>
                                      <w:rFonts w:ascii="Poppins" w:hAnsi="Poppins" w:cs="Poppins"/>
                                      <w:sz w:val="20"/>
                                      <w:szCs w:val="20"/>
                                    </w:rPr>
                                    <w:t>09 December 2025</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5C60E589"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sdt>
                              <w:sdtPr>
                                <w:rPr>
                                  <w:rStyle w:val="TimelineChar"/>
                                  <w:rFonts w:ascii="Poppins" w:hAnsi="Poppins" w:cs="Poppins"/>
                                  <w:sz w:val="20"/>
                                  <w:szCs w:val="20"/>
                                </w:rPr>
                                <w:alias w:val="Code Administrator Use"/>
                                <w:tag w:val="Code Administrator Use"/>
                                <w:id w:val="-399981992"/>
                                <w:date>
                                  <w:dateFormat w:val="dd MMMM yyyy"/>
                                  <w:lid w:val="en-GB"/>
                                  <w:storeMappedDataAs w:val="dateTime"/>
                                  <w:calendar w:val="gregorian"/>
                                </w:date>
                              </w:sdtPr>
                              <w:sdtContent>
                                <w:p w14:paraId="0C52A44C" w14:textId="7B2EAA7A"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10 Business Days after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1034738F" w14:textId="77777777" w:rsidR="00370AF0" w:rsidRPr="00B2143A" w:rsidRDefault="00370AF0" w:rsidP="00370AF0">
                              <w:pPr>
                                <w:shd w:val="clear" w:color="auto" w:fill="3F0731"/>
                                <w:jc w:val="center"/>
                                <w:rPr>
                                  <w:b/>
                                </w:rPr>
                              </w:pPr>
                              <w:r w:rsidRPr="00B2143A">
                                <w:rPr>
                                  <w:b/>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" adj="14400" fillcolor="fuchsia" strokecolor="#3f0731" strokeweight="1pt">
                        <v:textbox style="layout-flow:vertical;mso-layout-flow-alt:bottom-to-top" inset="0,0,0,0">
                          <w:txbxContent>
                            <w:p w14:paraId="46814F24" w14:textId="77777777" w:rsidR="00370AF0" w:rsidRPr="00B2143A" w:rsidRDefault="00370AF0" w:rsidP="00370AF0">
                              <w:pPr>
                                <w:jc w:val="center"/>
                                <w:rPr>
                                  <w:b/>
                                </w:rPr>
                              </w:pPr>
                              <w:r w:rsidRPr="00B2143A">
                                <w:rPr>
                                  <w:b/>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692F3DEE" w14:textId="77777777" w:rsidR="00370AF0" w:rsidRPr="00B2143A" w:rsidRDefault="00370AF0" w:rsidP="00370AF0">
                              <w:pPr>
                                <w:jc w:val="center"/>
                                <w:rPr>
                                  <w:b/>
                                </w:rPr>
                              </w:pPr>
                              <w:r w:rsidRPr="00B2143A">
                                <w:rPr>
                                  <w:b/>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" adj="14400" fillcolor="#3f0731" strokecolor="#3f0731" strokeweight="1pt">
                        <v:textbox style="layout-flow:vertical;mso-layout-flow-alt:bottom-to-top" inset="0,0,0,0">
                          <w:txbxContent>
                            <w:p w14:paraId="2B8C70D3" w14:textId="77777777" w:rsidR="00370AF0" w:rsidRPr="00B2143A" w:rsidRDefault="00370AF0" w:rsidP="00370AF0">
                              <w:pPr>
                                <w:jc w:val="center"/>
                                <w:rPr>
                                  <w:b/>
                                </w:rPr>
                              </w:pPr>
                              <w:r w:rsidRPr="00B2143A">
                                <w:rPr>
                                  <w:b/>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7FA18E44" w14:textId="77777777" w:rsidR="00370AF0" w:rsidRPr="00B2143A" w:rsidRDefault="00370AF0" w:rsidP="00370AF0">
                              <w:pPr>
                                <w:jc w:val="center"/>
                                <w:rPr>
                                  <w:b/>
                                </w:rPr>
                              </w:pPr>
                              <w:r w:rsidRPr="00B2143A">
                                <w:rPr>
                                  <w:b/>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52985660" w14:textId="77777777" w:rsidR="00370AF0" w:rsidRPr="00B2143A" w:rsidRDefault="00370AF0" w:rsidP="00370AF0">
                              <w:pPr>
                                <w:jc w:val="center"/>
                                <w:rPr>
                                  <w:b/>
                                </w:rPr>
                              </w:pPr>
                              <w:r w:rsidRPr="00B2143A">
                                <w:rPr>
                                  <w:b/>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7865234A" w14:textId="77777777" w:rsidR="00370AF0" w:rsidRPr="00B2143A" w:rsidRDefault="00370AF0" w:rsidP="00370AF0">
                              <w:pPr>
                                <w:jc w:val="center"/>
                                <w:rPr>
                                  <w:b/>
                                </w:rPr>
                              </w:pPr>
                              <w:r w:rsidRPr="00B2143A">
                                <w:rPr>
                                  <w:b/>
                                </w:rPr>
                                <w:t>7</w:t>
                              </w:r>
                            </w:p>
                          </w:txbxContent>
                        </v:textbox>
                      </v:shape>
                    </v:group>
                  </w:pict>
                </mc:Fallback>
              </mc:AlternateContent>
            </w:r>
            <w:r w:rsidR="00CA0621" w:rsidRPr="00DE2E99">
              <w:rPr>
                <w:rFonts w:ascii="Poppins" w:hAnsi="Poppins" w:cs="Poppins"/>
                <w:b/>
              </w:rPr>
              <w:t xml:space="preserve">                     </w:t>
            </w:r>
          </w:p>
        </w:tc>
      </w:tr>
      <w:tr w:rsidR="00CA0621" w:rsidRPr="00DE2E99" w14:paraId="40BE45A0" w14:textId="77777777" w:rsidTr="00C65AD1">
        <w:trPr>
          <w:trHeight w:val="792"/>
          <w:jc w:val="center"/>
        </w:trPr>
        <w:tc>
          <w:tcPr>
            <w:tcW w:w="9639" w:type="dxa"/>
            <w:gridSpan w:val="4"/>
            <w:shd w:val="clear" w:color="auto" w:fill="auto"/>
          </w:tcPr>
          <w:p w14:paraId="683C2388" w14:textId="77777777" w:rsidR="00CA0621" w:rsidRPr="00350DBC" w:rsidRDefault="00CA0621" w:rsidP="00C65AD1">
            <w:pPr>
              <w:pStyle w:val="BodyText2"/>
              <w:spacing w:after="0" w:line="240" w:lineRule="auto"/>
              <w:rPr>
                <w:rStyle w:val="Hyperlink"/>
                <w:rFonts w:ascii="Poppins" w:eastAsiaTheme="majorEastAsia" w:hAnsi="Poppins" w:cs="Poppins"/>
                <w:noProof/>
                <w:sz w:val="20"/>
                <w:szCs w:val="18"/>
              </w:rPr>
            </w:pPr>
            <w:r w:rsidRPr="00350DBC">
              <w:rPr>
                <w:rFonts w:ascii="Poppins" w:hAnsi="Poppins" w:cs="Poppins"/>
                <w:b/>
                <w:noProof/>
                <w:sz w:val="20"/>
                <w:szCs w:val="18"/>
              </w:rPr>
              <w:t>Have 5 minutes?</w:t>
            </w:r>
            <w:r w:rsidRPr="00350DBC">
              <w:rPr>
                <w:rFonts w:ascii="Poppins" w:hAnsi="Poppins" w:cs="Poppins"/>
                <w:noProof/>
                <w:sz w:val="20"/>
                <w:szCs w:val="18"/>
              </w:rPr>
              <w:t xml:space="preserve">  Read our </w:t>
            </w:r>
            <w:hyperlink w:anchor="_Executive_summary_1" w:history="1">
              <w:r w:rsidRPr="00350DBC">
                <w:rPr>
                  <w:rStyle w:val="Hyperlink"/>
                  <w:rFonts w:ascii="Poppins" w:eastAsiaTheme="majorEastAsia" w:hAnsi="Poppins" w:cs="Poppins"/>
                  <w:noProof/>
                  <w:sz w:val="20"/>
                  <w:szCs w:val="18"/>
                </w:rPr>
                <w:t>Executive summary</w:t>
              </w:r>
            </w:hyperlink>
          </w:p>
          <w:p w14:paraId="662BFE62" w14:textId="77777777" w:rsidR="00CA0621" w:rsidRPr="00350DBC" w:rsidRDefault="00CA0621" w:rsidP="00C65AD1">
            <w:pPr>
              <w:pStyle w:val="BodyText2"/>
              <w:spacing w:after="0" w:line="240" w:lineRule="auto"/>
              <w:rPr>
                <w:rStyle w:val="Hyperlink"/>
                <w:rFonts w:ascii="Poppins" w:eastAsiaTheme="majorEastAsia" w:hAnsi="Poppins" w:cs="Poppins"/>
                <w:sz w:val="20"/>
                <w:szCs w:val="18"/>
              </w:rPr>
            </w:pPr>
            <w:r w:rsidRPr="00350DBC">
              <w:rPr>
                <w:rFonts w:ascii="Poppins" w:hAnsi="Poppins" w:cs="Poppins"/>
                <w:b/>
                <w:noProof/>
                <w:sz w:val="20"/>
                <w:szCs w:val="18"/>
              </w:rPr>
              <w:t xml:space="preserve">Have </w:t>
            </w:r>
            <w:r w:rsidRPr="00B43B2A">
              <w:rPr>
                <w:rFonts w:ascii="Poppins" w:hAnsi="Poppins" w:cs="Poppins"/>
                <w:b/>
                <w:noProof/>
                <w:sz w:val="20"/>
                <w:szCs w:val="18"/>
                <w:highlight w:val="yellow"/>
              </w:rPr>
              <w:t>40</w:t>
            </w:r>
            <w:r w:rsidRPr="00350DBC">
              <w:rPr>
                <w:rFonts w:ascii="Poppins" w:hAnsi="Poppins" w:cs="Poppins"/>
                <w:b/>
                <w:noProof/>
                <w:sz w:val="20"/>
                <w:szCs w:val="18"/>
              </w:rPr>
              <w:t xml:space="preserve"> minutes?</w:t>
            </w:r>
            <w:r w:rsidRPr="00350DBC">
              <w:rPr>
                <w:rFonts w:ascii="Poppins" w:hAnsi="Poppins" w:cs="Poppins"/>
                <w:noProof/>
                <w:sz w:val="20"/>
                <w:szCs w:val="18"/>
              </w:rPr>
              <w:t xml:space="preserve"> Read the </w:t>
            </w:r>
            <w:r w:rsidRPr="00B43B2A">
              <w:rPr>
                <w:rFonts w:ascii="Poppins" w:hAnsi="Poppins" w:cs="Poppins"/>
                <w:noProof/>
                <w:sz w:val="20"/>
                <w:szCs w:val="18"/>
              </w:rPr>
              <w:t xml:space="preserve">full </w:t>
            </w:r>
            <w:hyperlink w:anchor="_Why_change?" w:history="1">
              <w:r w:rsidRPr="00B43B2A">
                <w:rPr>
                  <w:rStyle w:val="Hyperlink"/>
                  <w:rFonts w:ascii="Poppins" w:eastAsiaTheme="majorEastAsia" w:hAnsi="Poppins" w:cs="Poppins"/>
                  <w:sz w:val="20"/>
                  <w:szCs w:val="18"/>
                </w:rPr>
                <w:t>Workgroup Consultation</w:t>
              </w:r>
            </w:hyperlink>
          </w:p>
          <w:p w14:paraId="40CAD79C" w14:textId="77777777" w:rsidR="00CA0621" w:rsidRPr="00350DBC" w:rsidRDefault="00CA0621" w:rsidP="00C65AD1">
            <w:pPr>
              <w:pStyle w:val="BodyText2"/>
              <w:spacing w:after="0" w:line="240" w:lineRule="auto"/>
              <w:rPr>
                <w:rFonts w:ascii="Poppins" w:hAnsi="Poppins" w:cs="Poppins"/>
                <w:b/>
                <w:sz w:val="20"/>
                <w:szCs w:val="18"/>
              </w:rPr>
            </w:pPr>
            <w:r w:rsidRPr="00350DBC">
              <w:rPr>
                <w:rFonts w:ascii="Poppins" w:hAnsi="Poppins" w:cs="Poppins"/>
                <w:b/>
                <w:bCs/>
                <w:sz w:val="20"/>
                <w:szCs w:val="18"/>
              </w:rPr>
              <w:t xml:space="preserve">Have </w:t>
            </w:r>
            <w:r w:rsidRPr="00B43B2A">
              <w:rPr>
                <w:rFonts w:ascii="Poppins" w:hAnsi="Poppins" w:cs="Poppins"/>
                <w:b/>
                <w:bCs/>
                <w:sz w:val="20"/>
                <w:szCs w:val="18"/>
                <w:highlight w:val="yellow"/>
              </w:rPr>
              <w:t>120</w:t>
            </w:r>
            <w:r w:rsidRPr="00350DBC">
              <w:rPr>
                <w:rFonts w:ascii="Poppins" w:hAnsi="Poppins" w:cs="Poppins"/>
                <w:b/>
                <w:bCs/>
                <w:sz w:val="20"/>
                <w:szCs w:val="18"/>
              </w:rPr>
              <w:t xml:space="preserve"> minutes?</w:t>
            </w:r>
            <w:r w:rsidRPr="00350DBC">
              <w:rPr>
                <w:rFonts w:ascii="Poppins" w:hAnsi="Poppins" w:cs="Poppins"/>
                <w:bCs/>
                <w:sz w:val="20"/>
                <w:szCs w:val="18"/>
              </w:rPr>
              <w:t xml:space="preserve"> Read the full Workgroup Consultation and Annexes.</w:t>
            </w:r>
          </w:p>
        </w:tc>
      </w:tr>
      <w:tr w:rsidR="00CA0621" w:rsidRPr="00DE2E99" w14:paraId="39D4B6E9" w14:textId="77777777" w:rsidTr="00C65AD1">
        <w:trPr>
          <w:trHeight w:val="585"/>
          <w:jc w:val="center"/>
        </w:trPr>
        <w:tc>
          <w:tcPr>
            <w:tcW w:w="9639" w:type="dxa"/>
            <w:gridSpan w:val="4"/>
            <w:shd w:val="clear" w:color="auto" w:fill="auto"/>
          </w:tcPr>
          <w:p w14:paraId="5E81EFAD" w14:textId="1592B6E3" w:rsidR="00CA0621" w:rsidRPr="00350DBC" w:rsidRDefault="00CA0621" w:rsidP="00C65AD1">
            <w:pPr>
              <w:spacing w:after="0" w:line="240" w:lineRule="auto"/>
              <w:rPr>
                <w:rFonts w:ascii="Poppins" w:hAnsi="Poppins" w:cs="Poppins"/>
                <w:sz w:val="20"/>
                <w:szCs w:val="18"/>
              </w:rPr>
            </w:pPr>
            <w:r w:rsidRPr="00350DBC">
              <w:rPr>
                <w:rFonts w:ascii="Poppins" w:hAnsi="Poppins" w:cs="Poppins"/>
                <w:b/>
                <w:sz w:val="20"/>
                <w:szCs w:val="18"/>
              </w:rPr>
              <w:t>Status summary:</w:t>
            </w:r>
            <w:r w:rsidRPr="00350DBC">
              <w:rPr>
                <w:rFonts w:ascii="Poppins" w:hAnsi="Poppins" w:cs="Poppins"/>
                <w:sz w:val="20"/>
                <w:szCs w:val="18"/>
              </w:rPr>
              <w:t xml:space="preserve"> The Workgroup are seeking your views on the work completed to date to form the final solution</w:t>
            </w:r>
            <w:r w:rsidR="00C65AD1" w:rsidRPr="00350DBC">
              <w:rPr>
                <w:rFonts w:ascii="Poppins" w:hAnsi="Poppins" w:cs="Poppins"/>
                <w:sz w:val="20"/>
                <w:szCs w:val="18"/>
              </w:rPr>
              <w:t xml:space="preserve"> </w:t>
            </w:r>
            <w:r w:rsidRPr="00350DBC">
              <w:rPr>
                <w:rFonts w:ascii="Poppins" w:hAnsi="Poppins" w:cs="Poppins"/>
                <w:sz w:val="20"/>
                <w:szCs w:val="18"/>
              </w:rPr>
              <w:t xml:space="preserve">to the issue raised. </w:t>
            </w:r>
          </w:p>
        </w:tc>
      </w:tr>
      <w:tr w:rsidR="00CA0621" w:rsidRPr="00DE2E99" w14:paraId="4CCD796B" w14:textId="77777777" w:rsidTr="00C65AD1">
        <w:trPr>
          <w:trHeight w:val="395"/>
          <w:jc w:val="center"/>
        </w:trPr>
        <w:tc>
          <w:tcPr>
            <w:tcW w:w="9639" w:type="dxa"/>
            <w:gridSpan w:val="4"/>
            <w:shd w:val="clear" w:color="auto" w:fill="FFFFFF" w:themeFill="background1"/>
          </w:tcPr>
          <w:p w14:paraId="3079D42C" w14:textId="74C341A5" w:rsidR="00CA0621" w:rsidRPr="00350DBC" w:rsidRDefault="00CA0621" w:rsidP="00C65AD1">
            <w:pPr>
              <w:spacing w:after="0" w:line="240" w:lineRule="auto"/>
              <w:rPr>
                <w:rFonts w:ascii="Poppins" w:hAnsi="Poppins" w:cs="Poppins"/>
                <w:b/>
                <w:color w:val="00B050"/>
                <w:sz w:val="20"/>
                <w:szCs w:val="18"/>
              </w:rPr>
            </w:pPr>
            <w:r w:rsidRPr="00350DBC">
              <w:rPr>
                <w:rFonts w:ascii="Poppins" w:hAnsi="Poppins" w:cs="Poppins"/>
                <w:b/>
                <w:sz w:val="20"/>
                <w:szCs w:val="18"/>
              </w:rPr>
              <w:t>This modification is expected to have a:</w:t>
            </w:r>
            <w:r w:rsidR="002507E3" w:rsidRPr="00350DBC">
              <w:rPr>
                <w:rFonts w:ascii="Poppins" w:hAnsi="Poppins" w:cs="Poppins"/>
                <w:bCs/>
                <w:i/>
                <w:color w:val="00B050"/>
                <w:kern w:val="32"/>
                <w:sz w:val="20"/>
                <w:szCs w:val="18"/>
              </w:rPr>
              <w:t xml:space="preserve"> </w:t>
            </w:r>
            <w:r w:rsidR="00C65AD1" w:rsidRPr="00350DBC">
              <w:rPr>
                <w:rFonts w:ascii="Poppins" w:hAnsi="Poppins" w:cs="Poppins"/>
                <w:b/>
                <w:iCs/>
                <w:kern w:val="32"/>
                <w:sz w:val="20"/>
                <w:szCs w:val="18"/>
              </w:rPr>
              <w:t>High impact</w:t>
            </w:r>
            <w:r w:rsidR="00C65AD1" w:rsidRPr="00350DBC">
              <w:rPr>
                <w:rFonts w:ascii="Poppins" w:hAnsi="Poppins" w:cs="Poppins"/>
                <w:bCs/>
                <w:iCs/>
                <w:kern w:val="32"/>
                <w:sz w:val="20"/>
                <w:szCs w:val="18"/>
              </w:rPr>
              <w:t xml:space="preserve"> on Distribution Network Operators, N</w:t>
            </w:r>
            <w:r w:rsidR="003418A9">
              <w:rPr>
                <w:rFonts w:ascii="Poppins" w:hAnsi="Poppins" w:cs="Poppins"/>
                <w:bCs/>
                <w:iCs/>
                <w:kern w:val="32"/>
                <w:sz w:val="20"/>
                <w:szCs w:val="18"/>
              </w:rPr>
              <w:t>ational Energy System Operator</w:t>
            </w:r>
            <w:r w:rsidR="00C65AD1" w:rsidRPr="00350DBC">
              <w:rPr>
                <w:rFonts w:ascii="Poppins" w:hAnsi="Poppins" w:cs="Poppins"/>
                <w:bCs/>
                <w:iCs/>
                <w:kern w:val="32"/>
                <w:sz w:val="20"/>
                <w:szCs w:val="18"/>
              </w:rPr>
              <w:t xml:space="preserve"> and Consumers</w:t>
            </w:r>
          </w:p>
        </w:tc>
      </w:tr>
      <w:tr w:rsidR="00CA0621" w:rsidRPr="00DE2E99" w14:paraId="07C3B14C" w14:textId="77777777" w:rsidTr="00C65AD1">
        <w:trPr>
          <w:trHeight w:val="395"/>
          <w:jc w:val="center"/>
        </w:trPr>
        <w:tc>
          <w:tcPr>
            <w:tcW w:w="9639" w:type="dxa"/>
            <w:gridSpan w:val="4"/>
            <w:shd w:val="clear" w:color="auto" w:fill="FFFFFF" w:themeFill="background1"/>
          </w:tcPr>
          <w:p w14:paraId="01B7EB1F" w14:textId="5167173A" w:rsidR="00CA0621" w:rsidRPr="00350DBC" w:rsidRDefault="00CA0621" w:rsidP="00C65AD1">
            <w:pPr>
              <w:spacing w:after="0" w:line="240" w:lineRule="auto"/>
              <w:rPr>
                <w:rFonts w:ascii="Poppins" w:hAnsi="Poppins" w:cs="Poppins"/>
                <w:b/>
                <w:sz w:val="20"/>
                <w:szCs w:val="18"/>
              </w:rPr>
            </w:pPr>
            <w:r w:rsidRPr="00350DBC">
              <w:rPr>
                <w:rFonts w:ascii="Poppins" w:hAnsi="Poppins" w:cs="Poppins"/>
                <w:b/>
                <w:sz w:val="20"/>
                <w:szCs w:val="18"/>
              </w:rPr>
              <w:t xml:space="preserve">Modification drivers: </w:t>
            </w:r>
            <w:r w:rsidRPr="00350DBC">
              <w:rPr>
                <w:rFonts w:ascii="Poppins" w:hAnsi="Poppins" w:cs="Poppins"/>
                <w:bCs/>
                <w:kern w:val="32"/>
                <w:sz w:val="20"/>
                <w:szCs w:val="18"/>
              </w:rPr>
              <w:t xml:space="preserve"> </w:t>
            </w:r>
            <w:r w:rsidR="00C65AD1" w:rsidRPr="00350DBC">
              <w:rPr>
                <w:rFonts w:ascii="Poppins" w:hAnsi="Poppins" w:cs="Poppins"/>
                <w:bCs/>
                <w:kern w:val="32"/>
                <w:sz w:val="20"/>
                <w:szCs w:val="18"/>
              </w:rPr>
              <w:t>Efficiency, System Security</w:t>
            </w:r>
          </w:p>
        </w:tc>
      </w:tr>
      <w:tr w:rsidR="00CA0621" w:rsidRPr="00DE2E99" w14:paraId="1921A54B" w14:textId="77777777" w:rsidTr="00C65AD1">
        <w:trPr>
          <w:trHeight w:val="388"/>
          <w:jc w:val="center"/>
        </w:trPr>
        <w:tc>
          <w:tcPr>
            <w:tcW w:w="2268" w:type="dxa"/>
            <w:shd w:val="clear" w:color="auto" w:fill="FFFFFF" w:themeFill="background1"/>
          </w:tcPr>
          <w:p w14:paraId="79756A74" w14:textId="77777777" w:rsidR="00CA0621" w:rsidRPr="00350DBC" w:rsidRDefault="00CA0621" w:rsidP="00C65AD1">
            <w:pPr>
              <w:spacing w:after="0"/>
              <w:ind w:firstLine="9"/>
              <w:rPr>
                <w:rFonts w:ascii="Poppins" w:hAnsi="Poppins" w:cs="Poppins"/>
                <w:b/>
                <w:noProof/>
                <w:sz w:val="20"/>
                <w:szCs w:val="18"/>
                <w:lang w:val="en-US"/>
              </w:rPr>
            </w:pPr>
            <w:r w:rsidRPr="00350DBC">
              <w:rPr>
                <w:rFonts w:ascii="Poppins" w:hAnsi="Poppins" w:cs="Poppins"/>
                <w:b/>
                <w:noProof/>
                <w:sz w:val="20"/>
                <w:szCs w:val="18"/>
                <w:lang w:val="en-US"/>
              </w:rPr>
              <w:t>Governance route</w:t>
            </w:r>
          </w:p>
        </w:tc>
        <w:tc>
          <w:tcPr>
            <w:tcW w:w="7371" w:type="dxa"/>
            <w:gridSpan w:val="3"/>
            <w:shd w:val="clear" w:color="auto" w:fill="auto"/>
          </w:tcPr>
          <w:p w14:paraId="2881DDAB" w14:textId="2D71C743" w:rsidR="00CA0621" w:rsidRPr="00350DBC" w:rsidRDefault="00C65AD1" w:rsidP="00C65AD1">
            <w:pPr>
              <w:spacing w:after="0" w:line="240" w:lineRule="auto"/>
              <w:rPr>
                <w:rFonts w:ascii="Poppins" w:hAnsi="Poppins" w:cs="Poppins"/>
                <w:sz w:val="20"/>
                <w:szCs w:val="18"/>
              </w:rPr>
            </w:pPr>
            <w:r w:rsidRPr="00350DBC">
              <w:rPr>
                <w:rFonts w:ascii="Poppins" w:hAnsi="Poppins" w:cs="Poppins"/>
                <w:bCs/>
                <w:kern w:val="32"/>
                <w:sz w:val="20"/>
                <w:szCs w:val="18"/>
              </w:rPr>
              <w:t>Standard Governance modification with assessment by a Workgroup</w:t>
            </w:r>
          </w:p>
        </w:tc>
      </w:tr>
      <w:tr w:rsidR="00CA0621" w:rsidRPr="00DE2E99" w14:paraId="666E4A87" w14:textId="77777777" w:rsidTr="00C65AD1">
        <w:trPr>
          <w:trHeight w:val="1302"/>
          <w:jc w:val="center"/>
        </w:trPr>
        <w:tc>
          <w:tcPr>
            <w:tcW w:w="2268" w:type="dxa"/>
            <w:shd w:val="clear" w:color="auto" w:fill="FFFFFF" w:themeFill="background1"/>
          </w:tcPr>
          <w:p w14:paraId="3ACEDC41" w14:textId="77777777" w:rsidR="00CA0621" w:rsidRPr="00350DBC" w:rsidRDefault="00CA0621" w:rsidP="00C65AD1">
            <w:pPr>
              <w:spacing w:after="0"/>
              <w:rPr>
                <w:rFonts w:ascii="Poppins" w:hAnsi="Poppins" w:cs="Poppins"/>
                <w:b/>
                <w:sz w:val="20"/>
                <w:szCs w:val="18"/>
              </w:rPr>
            </w:pPr>
            <w:r w:rsidRPr="00350DBC">
              <w:rPr>
                <w:rFonts w:ascii="Poppins" w:hAnsi="Poppins" w:cs="Poppins"/>
                <w:b/>
                <w:sz w:val="20"/>
                <w:szCs w:val="18"/>
              </w:rPr>
              <w:t>Who can I talk to about the change?</w:t>
            </w:r>
          </w:p>
          <w:p w14:paraId="2CE47152" w14:textId="77777777" w:rsidR="00CA0621" w:rsidRPr="00350DBC" w:rsidRDefault="00CA0621" w:rsidP="00C65AD1">
            <w:pPr>
              <w:spacing w:after="0"/>
              <w:rPr>
                <w:rFonts w:ascii="Poppins" w:hAnsi="Poppins" w:cs="Poppins"/>
                <w:sz w:val="20"/>
                <w:szCs w:val="18"/>
              </w:rPr>
            </w:pPr>
          </w:p>
        </w:tc>
        <w:tc>
          <w:tcPr>
            <w:tcW w:w="3832" w:type="dxa"/>
            <w:gridSpan w:val="2"/>
            <w:shd w:val="clear" w:color="auto" w:fill="FFFFFF" w:themeFill="background1"/>
          </w:tcPr>
          <w:p w14:paraId="52DC2A1C" w14:textId="74B98963" w:rsidR="00CA0621" w:rsidRPr="003418A9" w:rsidRDefault="00CA0621" w:rsidP="00C65AD1">
            <w:pPr>
              <w:tabs>
                <w:tab w:val="left" w:pos="1650"/>
              </w:tabs>
              <w:spacing w:after="0"/>
              <w:rPr>
                <w:rFonts w:ascii="Poppins" w:hAnsi="Poppins" w:cs="Poppins"/>
                <w:b/>
                <w:sz w:val="20"/>
                <w:szCs w:val="18"/>
              </w:rPr>
            </w:pPr>
            <w:r w:rsidRPr="003418A9">
              <w:rPr>
                <w:rFonts w:ascii="Poppins" w:hAnsi="Poppins" w:cs="Poppins"/>
                <w:b/>
                <w:sz w:val="20"/>
                <w:szCs w:val="18"/>
              </w:rPr>
              <w:t>Proposer:</w:t>
            </w:r>
            <w:r w:rsidR="009539E6" w:rsidRPr="003418A9">
              <w:rPr>
                <w:rFonts w:ascii="Poppins" w:hAnsi="Poppins" w:cs="Poppins"/>
                <w:b/>
                <w:sz w:val="20"/>
                <w:szCs w:val="18"/>
              </w:rPr>
              <w:br/>
            </w:r>
            <w:r w:rsidR="00350DBC" w:rsidRPr="003418A9">
              <w:rPr>
                <w:rFonts w:ascii="Poppins" w:hAnsi="Poppins" w:cs="Poppins"/>
                <w:sz w:val="20"/>
                <w:szCs w:val="18"/>
              </w:rPr>
              <w:t>Frank Kasibante</w:t>
            </w:r>
            <w:r w:rsidRPr="003418A9">
              <w:rPr>
                <w:rFonts w:ascii="Poppins" w:hAnsi="Poppins" w:cs="Poppins"/>
                <w:sz w:val="20"/>
                <w:szCs w:val="18"/>
              </w:rPr>
              <w:t xml:space="preserve">, </w:t>
            </w:r>
            <w:r w:rsidR="00350DBC" w:rsidRPr="003418A9">
              <w:rPr>
                <w:rFonts w:ascii="Poppins" w:hAnsi="Poppins" w:cs="Poppins"/>
                <w:sz w:val="20"/>
                <w:szCs w:val="18"/>
              </w:rPr>
              <w:t>NESO</w:t>
            </w:r>
          </w:p>
          <w:p w14:paraId="67CE9BCB" w14:textId="1D782B2C" w:rsidR="003418A9" w:rsidRPr="003418A9" w:rsidRDefault="00971D42" w:rsidP="003418A9">
            <w:pPr>
              <w:spacing w:after="0"/>
              <w:rPr>
                <w:rFonts w:ascii="Poppins" w:hAnsi="Poppins" w:cs="Poppins"/>
                <w:color w:val="000000" w:themeColor="text1"/>
                <w:sz w:val="20"/>
                <w:szCs w:val="18"/>
                <w:u w:val="single"/>
              </w:rPr>
            </w:pPr>
            <w:hyperlink r:id="rId11" w:history="1">
              <w:r w:rsidRPr="00A5345A">
                <w:rPr>
                  <w:rStyle w:val="Hyperlink"/>
                  <w:rFonts w:ascii="Poppins" w:hAnsi="Poppins" w:cs="Poppins"/>
                  <w:sz w:val="18"/>
                  <w:szCs w:val="16"/>
                </w:rPr>
                <w:t>frank.kasibante1@neso.energy</w:t>
              </w:r>
            </w:hyperlink>
          </w:p>
        </w:tc>
        <w:tc>
          <w:tcPr>
            <w:tcW w:w="3539" w:type="dxa"/>
            <w:shd w:val="clear" w:color="auto" w:fill="FFFFFF" w:themeFill="background1"/>
          </w:tcPr>
          <w:p w14:paraId="7C3BB51A" w14:textId="2409EA6C" w:rsidR="00CA0621" w:rsidRPr="00350DBC" w:rsidRDefault="00CA0621" w:rsidP="00C65AD1">
            <w:pPr>
              <w:tabs>
                <w:tab w:val="left" w:pos="1650"/>
              </w:tabs>
              <w:spacing w:after="0"/>
              <w:rPr>
                <w:rFonts w:ascii="Poppins" w:hAnsi="Poppins" w:cs="Poppins"/>
                <w:sz w:val="20"/>
                <w:szCs w:val="18"/>
              </w:rPr>
            </w:pPr>
            <w:r w:rsidRPr="00350DBC">
              <w:rPr>
                <w:rFonts w:ascii="Poppins" w:hAnsi="Poppins" w:cs="Poppins"/>
                <w:b/>
                <w:sz w:val="20"/>
                <w:szCs w:val="18"/>
              </w:rPr>
              <w:t>Code Administrator</w:t>
            </w:r>
            <w:r w:rsidRPr="00350DBC">
              <w:rPr>
                <w:rFonts w:ascii="Poppins" w:hAnsi="Poppins" w:cs="Poppins"/>
                <w:sz w:val="20"/>
                <w:szCs w:val="18"/>
              </w:rPr>
              <w:t xml:space="preserve"> </w:t>
            </w:r>
            <w:r w:rsidRPr="00350DBC">
              <w:rPr>
                <w:rFonts w:ascii="Poppins" w:hAnsi="Poppins" w:cs="Poppins"/>
                <w:b/>
                <w:sz w:val="20"/>
                <w:szCs w:val="18"/>
              </w:rPr>
              <w:t>Chair</w:t>
            </w:r>
            <w:r w:rsidRPr="00350DBC">
              <w:rPr>
                <w:rFonts w:ascii="Poppins" w:hAnsi="Poppins" w:cs="Poppins"/>
                <w:sz w:val="20"/>
                <w:szCs w:val="18"/>
              </w:rPr>
              <w:t>:</w:t>
            </w:r>
            <w:r w:rsidR="009539E6">
              <w:rPr>
                <w:rFonts w:ascii="Poppins" w:hAnsi="Poppins" w:cs="Poppins"/>
                <w:sz w:val="20"/>
                <w:szCs w:val="18"/>
              </w:rPr>
              <w:br/>
            </w:r>
            <w:r w:rsidR="00350DBC" w:rsidRPr="00350DBC">
              <w:rPr>
                <w:rFonts w:ascii="Poppins" w:hAnsi="Poppins" w:cs="Poppins"/>
                <w:sz w:val="20"/>
                <w:szCs w:val="18"/>
              </w:rPr>
              <w:t>Lizzie Timmins</w:t>
            </w:r>
            <w:r w:rsidRPr="00350DBC">
              <w:rPr>
                <w:rFonts w:ascii="Poppins" w:hAnsi="Poppins" w:cs="Poppins"/>
                <w:sz w:val="20"/>
                <w:szCs w:val="18"/>
              </w:rPr>
              <w:t xml:space="preserve"> </w:t>
            </w:r>
          </w:p>
          <w:p w14:paraId="1A987933" w14:textId="60927112" w:rsidR="00CA0621" w:rsidRPr="003418A9" w:rsidRDefault="00971D42" w:rsidP="00350DBC">
            <w:pPr>
              <w:tabs>
                <w:tab w:val="left" w:pos="1650"/>
              </w:tabs>
              <w:spacing w:after="0"/>
              <w:rPr>
                <w:rFonts w:ascii="Poppins" w:hAnsi="Poppins" w:cs="Poppins"/>
                <w:color w:val="000000" w:themeColor="text1"/>
                <w:sz w:val="20"/>
                <w:szCs w:val="18"/>
                <w:u w:val="single"/>
              </w:rPr>
            </w:pPr>
            <w:hyperlink r:id="rId12" w:history="1">
              <w:r w:rsidRPr="00A5345A">
                <w:rPr>
                  <w:rStyle w:val="Hyperlink"/>
                  <w:rFonts w:ascii="Poppins" w:hAnsi="Poppins" w:cs="Poppins"/>
                  <w:sz w:val="18"/>
                  <w:szCs w:val="16"/>
                </w:rPr>
                <w:t>elizabeth.timmins@neso.energy</w:t>
              </w:r>
            </w:hyperlink>
            <w:r>
              <w:rPr>
                <w:rStyle w:val="Hyperlink"/>
                <w:rFonts w:ascii="Poppins" w:hAnsi="Poppins" w:cs="Poppins"/>
                <w:sz w:val="18"/>
                <w:szCs w:val="16"/>
              </w:rPr>
              <w:t xml:space="preserve"> </w:t>
            </w:r>
          </w:p>
        </w:tc>
      </w:tr>
      <w:tr w:rsidR="00CA0621" w:rsidRPr="00DE2E99" w14:paraId="197A2DEE" w14:textId="77777777" w:rsidTr="00C65AD1">
        <w:trPr>
          <w:trHeight w:val="938"/>
          <w:jc w:val="center"/>
        </w:trPr>
        <w:tc>
          <w:tcPr>
            <w:tcW w:w="2268" w:type="dxa"/>
            <w:shd w:val="clear" w:color="auto" w:fill="FFFFFF" w:themeFill="background1"/>
          </w:tcPr>
          <w:p w14:paraId="302E154E" w14:textId="77777777" w:rsidR="00CA0621" w:rsidRPr="00350DBC" w:rsidRDefault="00CA0621" w:rsidP="00C65AD1">
            <w:pPr>
              <w:spacing w:after="0"/>
              <w:rPr>
                <w:rFonts w:ascii="Poppins" w:hAnsi="Poppins" w:cs="Poppins"/>
                <w:b/>
                <w:sz w:val="20"/>
                <w:szCs w:val="18"/>
              </w:rPr>
            </w:pPr>
            <w:r w:rsidRPr="00350DBC">
              <w:rPr>
                <w:rFonts w:ascii="Poppins" w:hAnsi="Poppins" w:cs="Poppins"/>
                <w:b/>
                <w:noProof/>
                <w:sz w:val="20"/>
                <w:szCs w:val="18"/>
                <w:lang w:val="en-US"/>
              </w:rPr>
              <w:t>How do I respond?</w:t>
            </w:r>
          </w:p>
        </w:tc>
        <w:tc>
          <w:tcPr>
            <w:tcW w:w="7371" w:type="dxa"/>
            <w:gridSpan w:val="3"/>
            <w:shd w:val="clear" w:color="auto" w:fill="FFFFFF" w:themeFill="background1"/>
          </w:tcPr>
          <w:p w14:paraId="72F41944" w14:textId="295FC602" w:rsidR="00CA0621" w:rsidRPr="00350DBC" w:rsidRDefault="00CA0621" w:rsidP="00C65AD1">
            <w:pPr>
              <w:tabs>
                <w:tab w:val="left" w:pos="1650"/>
              </w:tabs>
              <w:spacing w:after="0"/>
              <w:rPr>
                <w:rFonts w:ascii="Poppins" w:hAnsi="Poppins" w:cs="Poppins"/>
                <w:b/>
                <w:sz w:val="20"/>
                <w:szCs w:val="18"/>
              </w:rPr>
            </w:pPr>
            <w:r w:rsidRPr="00350DBC">
              <w:rPr>
                <w:rFonts w:ascii="Poppins" w:hAnsi="Poppins" w:cs="Poppins"/>
                <w:sz w:val="20"/>
                <w:szCs w:val="18"/>
              </w:rPr>
              <w:t>Send your response proforma to</w:t>
            </w:r>
            <w:r w:rsidRPr="00350DBC">
              <w:rPr>
                <w:rFonts w:ascii="Poppins" w:hAnsi="Poppins" w:cs="Poppins"/>
                <w:b/>
                <w:sz w:val="20"/>
                <w:szCs w:val="18"/>
              </w:rPr>
              <w:t xml:space="preserve"> </w:t>
            </w:r>
            <w:hyperlink r:id="rId13" w:history="1">
              <w:r w:rsidR="00ED634B" w:rsidRPr="00FC4D6C">
                <w:rPr>
                  <w:rStyle w:val="Hyperlink"/>
                  <w:rFonts w:ascii="Poppins" w:hAnsi="Poppins" w:cs="Poppins"/>
                  <w:sz w:val="20"/>
                  <w:szCs w:val="18"/>
                </w:rPr>
                <w:t>grid.code@neso.energy</w:t>
              </w:r>
            </w:hyperlink>
            <w:r w:rsidR="00ED634B">
              <w:rPr>
                <w:rStyle w:val="CommentReference"/>
                <w:rFonts w:ascii="Poppins" w:hAnsi="Poppins" w:cs="Poppins"/>
                <w:sz w:val="20"/>
                <w:szCs w:val="18"/>
              </w:rPr>
              <w:t xml:space="preserve"> </w:t>
            </w:r>
            <w:r w:rsidRPr="00350DBC">
              <w:rPr>
                <w:rFonts w:ascii="Poppins" w:hAnsi="Poppins" w:cs="Poppins"/>
                <w:bCs/>
                <w:sz w:val="20"/>
                <w:szCs w:val="18"/>
              </w:rPr>
              <w:t>by</w:t>
            </w:r>
            <w:r w:rsidRPr="00350DBC">
              <w:rPr>
                <w:rFonts w:ascii="Poppins" w:hAnsi="Poppins" w:cs="Poppins"/>
                <w:b/>
                <w:sz w:val="20"/>
                <w:szCs w:val="18"/>
              </w:rPr>
              <w:t xml:space="preserve"> 5pm </w:t>
            </w:r>
            <w:r w:rsidRPr="00350DBC">
              <w:rPr>
                <w:rFonts w:ascii="Poppins" w:hAnsi="Poppins" w:cs="Poppins"/>
                <w:bCs/>
                <w:sz w:val="20"/>
                <w:szCs w:val="18"/>
              </w:rPr>
              <w:t>on</w:t>
            </w:r>
            <w:r w:rsidRPr="00350DBC">
              <w:rPr>
                <w:rFonts w:ascii="Poppins" w:hAnsi="Poppins" w:cs="Poppins"/>
                <w:b/>
                <w:sz w:val="20"/>
                <w:szCs w:val="18"/>
              </w:rPr>
              <w:t xml:space="preserve"> </w:t>
            </w:r>
            <w:r w:rsidR="00C65AD1" w:rsidRPr="00350DBC">
              <w:rPr>
                <w:rFonts w:ascii="Poppins" w:hAnsi="Poppins" w:cs="Poppins"/>
                <w:b/>
                <w:sz w:val="20"/>
                <w:szCs w:val="18"/>
              </w:rPr>
              <w:t>19 May 2025</w:t>
            </w:r>
          </w:p>
        </w:tc>
      </w:tr>
    </w:tbl>
    <w:p w14:paraId="166D77AE" w14:textId="77777777" w:rsidR="00CA0621" w:rsidRPr="00E80C41" w:rsidRDefault="00CA0621" w:rsidP="00CA0621">
      <w:pPr>
        <w:rPr>
          <w:rFonts w:ascii="Poppins" w:hAnsi="Poppins" w:cs="Poppins"/>
          <w:b/>
          <w:bCs/>
          <w:color w:val="3F0731"/>
          <w:sz w:val="32"/>
          <w:szCs w:val="32"/>
        </w:rPr>
      </w:pPr>
      <w:bookmarkStart w:id="0" w:name="_Executive_Summary"/>
      <w:bookmarkStart w:id="1" w:name="_Workgroup_Consultation_Introduction"/>
      <w:bookmarkStart w:id="2" w:name="_Toc187415701"/>
      <w:bookmarkEnd w:id="0"/>
      <w:bookmarkEnd w:id="1"/>
      <w:r w:rsidRPr="00E80C41">
        <w:rPr>
          <w:rFonts w:ascii="Poppins" w:hAnsi="Poppins" w:cs="Poppins"/>
          <w:b/>
          <w:bCs/>
          <w:color w:val="3F0731"/>
          <w:sz w:val="32"/>
          <w:szCs w:val="32"/>
        </w:rPr>
        <w:lastRenderedPageBreak/>
        <w:t>Contents</w:t>
      </w:r>
      <w:bookmarkEnd w:id="2"/>
    </w:p>
    <w:p w14:paraId="72F24621" w14:textId="08659F04" w:rsidR="00CA0621" w:rsidRPr="00CF4BBF" w:rsidRDefault="00CA0621" w:rsidP="00CA0621">
      <w:pPr>
        <w:pStyle w:val="TOC1"/>
        <w:rPr>
          <w:rFonts w:ascii="Poppins" w:hAnsi="Poppins" w:cs="Poppins"/>
          <w:color w:val="auto"/>
          <w:lang w:eastAsia="en-GB"/>
        </w:rPr>
      </w:pPr>
      <w:r w:rsidRPr="00CF4BBF">
        <w:rPr>
          <w:rFonts w:ascii="Poppins" w:hAnsi="Poppins" w:cs="Poppins"/>
          <w:b/>
          <w:color w:val="FF00FF"/>
        </w:rPr>
        <w:fldChar w:fldCharType="begin"/>
      </w:r>
      <w:r w:rsidRPr="00CF4BBF">
        <w:rPr>
          <w:rFonts w:ascii="Poppins" w:hAnsi="Poppins" w:cs="Poppins"/>
          <w:b/>
        </w:rPr>
        <w:instrText xml:space="preserve"> TOC \o "1-3" \h \z \u </w:instrText>
      </w:r>
      <w:r w:rsidRPr="00CF4BBF">
        <w:rPr>
          <w:rFonts w:ascii="Poppins" w:hAnsi="Poppins" w:cs="Poppins"/>
          <w:b/>
          <w:color w:val="FF00FF"/>
        </w:rPr>
        <w:fldChar w:fldCharType="separate"/>
      </w:r>
      <w:hyperlink w:anchor="_Toc187415701" w:history="1">
        <w:r w:rsidRPr="00CF4BBF">
          <w:rPr>
            <w:rStyle w:val="Hyperlink"/>
            <w:rFonts w:ascii="Poppins" w:hAnsi="Poppins" w:cs="Poppins"/>
          </w:rPr>
          <w:t>Contents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_Toc187415701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2</w:t>
        </w:r>
        <w:r w:rsidRPr="00CF4BBF">
          <w:rPr>
            <w:rFonts w:ascii="Poppins" w:hAnsi="Poppins" w:cs="Poppins"/>
            <w:webHidden/>
          </w:rPr>
          <w:fldChar w:fldCharType="end"/>
        </w:r>
      </w:hyperlink>
    </w:p>
    <w:p w14:paraId="537947D7" w14:textId="57C987E8" w:rsidR="00CA0621" w:rsidRPr="00CF4BBF" w:rsidRDefault="00CA0621" w:rsidP="00CA0621">
      <w:pPr>
        <w:pStyle w:val="TOC1"/>
        <w:rPr>
          <w:rFonts w:ascii="Poppins" w:hAnsi="Poppins" w:cs="Poppins"/>
          <w:color w:val="auto"/>
          <w:lang w:eastAsia="en-GB"/>
        </w:rPr>
      </w:pPr>
      <w:hyperlink w:anchor="_Toc187415702" w:history="1">
        <w:r w:rsidRPr="00CF4BBF">
          <w:rPr>
            <w:rStyle w:val="Hyperlink"/>
            <w:rFonts w:ascii="Poppins" w:hAnsi="Poppins" w:cs="Poppins"/>
          </w:rPr>
          <w:t>Executive Summary</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_Toc187415702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3</w:t>
        </w:r>
        <w:r w:rsidRPr="00CF4BBF">
          <w:rPr>
            <w:rFonts w:ascii="Poppins" w:hAnsi="Poppins" w:cs="Poppins"/>
            <w:webHidden/>
          </w:rPr>
          <w:fldChar w:fldCharType="end"/>
        </w:r>
      </w:hyperlink>
    </w:p>
    <w:p w14:paraId="6EC5DF0A" w14:textId="1CC4BB7B" w:rsidR="00CA0621" w:rsidRPr="00CF4BBF" w:rsidRDefault="00CA0621" w:rsidP="00CA0621">
      <w:pPr>
        <w:pStyle w:val="TOC1"/>
        <w:rPr>
          <w:rFonts w:ascii="Poppins" w:hAnsi="Poppins" w:cs="Poppins"/>
          <w:color w:val="auto"/>
          <w:lang w:eastAsia="en-GB"/>
        </w:rPr>
      </w:pPr>
      <w:hyperlink w:anchor="_Toc187415703" w:history="1">
        <w:r w:rsidRPr="00CF4BBF">
          <w:rPr>
            <w:rStyle w:val="Hyperlink"/>
            <w:rFonts w:ascii="Poppins" w:hAnsi="Poppins" w:cs="Poppins"/>
          </w:rPr>
          <w:t>What is the issue?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_Toc187415703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5</w:t>
        </w:r>
        <w:r w:rsidRPr="00CF4BBF">
          <w:rPr>
            <w:rFonts w:ascii="Poppins" w:hAnsi="Poppins" w:cs="Poppins"/>
            <w:webHidden/>
          </w:rPr>
          <w:fldChar w:fldCharType="end"/>
        </w:r>
      </w:hyperlink>
    </w:p>
    <w:p w14:paraId="380A7DF7" w14:textId="7080A635" w:rsidR="00CA0621" w:rsidRPr="00CF4BBF" w:rsidRDefault="00CA0621" w:rsidP="00CA0621">
      <w:pPr>
        <w:pStyle w:val="TOC2"/>
        <w:rPr>
          <w:rFonts w:ascii="Poppins" w:hAnsi="Poppins" w:cs="Poppins"/>
          <w:color w:val="auto"/>
          <w:lang w:eastAsia="en-GB"/>
        </w:rPr>
      </w:pPr>
      <w:hyperlink w:anchor="_Toc187415704" w:history="1">
        <w:r w:rsidRPr="00CF4BBF">
          <w:rPr>
            <w:rStyle w:val="Hyperlink"/>
            <w:rFonts w:ascii="Poppins" w:hAnsi="Poppins" w:cs="Poppins"/>
          </w:rPr>
          <w:t>Why change?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_Toc187415704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5</w:t>
        </w:r>
        <w:r w:rsidRPr="00CF4BBF">
          <w:rPr>
            <w:rFonts w:ascii="Poppins" w:hAnsi="Poppins" w:cs="Poppins"/>
            <w:webHidden/>
          </w:rPr>
          <w:fldChar w:fldCharType="end"/>
        </w:r>
      </w:hyperlink>
    </w:p>
    <w:p w14:paraId="058F45F9" w14:textId="34C8B76E" w:rsidR="00CA0621" w:rsidRPr="00CF4BBF" w:rsidRDefault="00CA0621" w:rsidP="00CA0621">
      <w:pPr>
        <w:pStyle w:val="TOC1"/>
        <w:rPr>
          <w:rFonts w:ascii="Poppins" w:hAnsi="Poppins" w:cs="Poppins"/>
          <w:color w:val="auto"/>
          <w:lang w:eastAsia="en-GB"/>
        </w:rPr>
      </w:pPr>
      <w:hyperlink w:anchor="_Toc187415705" w:history="1">
        <w:r w:rsidRPr="00CF4BBF">
          <w:rPr>
            <w:rStyle w:val="Hyperlink"/>
            <w:rFonts w:ascii="Poppins" w:hAnsi="Poppins" w:cs="Poppins"/>
          </w:rPr>
          <w:t>What is the solution?</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_Toc187415705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5</w:t>
        </w:r>
        <w:r w:rsidRPr="00CF4BBF">
          <w:rPr>
            <w:rFonts w:ascii="Poppins" w:hAnsi="Poppins" w:cs="Poppins"/>
            <w:webHidden/>
          </w:rPr>
          <w:fldChar w:fldCharType="end"/>
        </w:r>
      </w:hyperlink>
    </w:p>
    <w:p w14:paraId="647C21BE" w14:textId="696FAAD7" w:rsidR="00CA0621" w:rsidRPr="00CF4BBF" w:rsidRDefault="00CA0621" w:rsidP="00CA0621">
      <w:pPr>
        <w:pStyle w:val="TOC2"/>
        <w:rPr>
          <w:rFonts w:ascii="Poppins" w:hAnsi="Poppins" w:cs="Poppins"/>
          <w:color w:val="auto"/>
          <w:lang w:eastAsia="en-GB"/>
        </w:rPr>
      </w:pPr>
      <w:hyperlink w:anchor="_Toc187415706" w:history="1">
        <w:r w:rsidRPr="00CF4BBF">
          <w:rPr>
            <w:rStyle w:val="Hyperlink"/>
            <w:rFonts w:ascii="Poppins" w:hAnsi="Poppins" w:cs="Poppins"/>
          </w:rPr>
          <w:t>Proposer’s solution</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_Toc187415706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6</w:t>
        </w:r>
        <w:r w:rsidRPr="00CF4BBF">
          <w:rPr>
            <w:rFonts w:ascii="Poppins" w:hAnsi="Poppins" w:cs="Poppins"/>
            <w:webHidden/>
          </w:rPr>
          <w:fldChar w:fldCharType="end"/>
        </w:r>
      </w:hyperlink>
    </w:p>
    <w:p w14:paraId="09277063" w14:textId="7BF9F8F5" w:rsidR="00CA0621" w:rsidRPr="00CF4BBF" w:rsidRDefault="00CA0621" w:rsidP="00CA0621">
      <w:pPr>
        <w:pStyle w:val="TOC1"/>
        <w:rPr>
          <w:rFonts w:ascii="Poppins" w:hAnsi="Poppins" w:cs="Poppins"/>
          <w:color w:val="auto"/>
          <w:lang w:eastAsia="en-GB"/>
        </w:rPr>
      </w:pPr>
      <w:hyperlink w:anchor="_Toc187415707" w:history="1">
        <w:r w:rsidRPr="00CF4BBF">
          <w:rPr>
            <w:rStyle w:val="Hyperlink"/>
            <w:rFonts w:ascii="Poppins" w:hAnsi="Poppins" w:cs="Poppins"/>
          </w:rPr>
          <w:t>Workgroup considerations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_Toc187415707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6</w:t>
        </w:r>
        <w:r w:rsidRPr="00CF4BBF">
          <w:rPr>
            <w:rFonts w:ascii="Poppins" w:hAnsi="Poppins" w:cs="Poppins"/>
            <w:webHidden/>
          </w:rPr>
          <w:fldChar w:fldCharType="end"/>
        </w:r>
      </w:hyperlink>
    </w:p>
    <w:p w14:paraId="490F2AD4" w14:textId="3FD0BCB3" w:rsidR="00CA0621" w:rsidRPr="00CF4BBF" w:rsidRDefault="00CA0621" w:rsidP="00CA0621">
      <w:pPr>
        <w:pStyle w:val="TOC1"/>
        <w:rPr>
          <w:rFonts w:ascii="Poppins" w:hAnsi="Poppins" w:cs="Poppins"/>
          <w:color w:val="auto"/>
          <w:lang w:eastAsia="en-GB"/>
        </w:rPr>
      </w:pPr>
      <w:hyperlink w:anchor="_Toc187415708" w:history="1">
        <w:r w:rsidRPr="00CF4BBF">
          <w:rPr>
            <w:rStyle w:val="Hyperlink"/>
            <w:rFonts w:ascii="Poppins" w:hAnsi="Poppins" w:cs="Poppins"/>
          </w:rPr>
          <w:t>What is the impact of this change?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_Toc187415708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11</w:t>
        </w:r>
        <w:r w:rsidRPr="00CF4BBF">
          <w:rPr>
            <w:rFonts w:ascii="Poppins" w:hAnsi="Poppins" w:cs="Poppins"/>
            <w:webHidden/>
          </w:rPr>
          <w:fldChar w:fldCharType="end"/>
        </w:r>
      </w:hyperlink>
    </w:p>
    <w:p w14:paraId="65EAEEF0" w14:textId="45E3F5DF" w:rsidR="00CA0621" w:rsidRPr="00CF4BBF" w:rsidRDefault="00CA0621" w:rsidP="00CA0621">
      <w:pPr>
        <w:pStyle w:val="TOC2"/>
        <w:rPr>
          <w:rFonts w:ascii="Poppins" w:hAnsi="Poppins" w:cs="Poppins"/>
          <w:color w:val="auto"/>
          <w:lang w:eastAsia="en-GB"/>
        </w:rPr>
      </w:pPr>
      <w:hyperlink w:anchor="_Toc187415709" w:history="1">
        <w:r w:rsidRPr="00CF4BBF">
          <w:rPr>
            <w:rStyle w:val="Hyperlink"/>
            <w:rFonts w:ascii="Poppins" w:hAnsi="Poppins" w:cs="Poppins"/>
          </w:rPr>
          <w:t xml:space="preserve">Proposer’s assessment against Code Objectives </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_Toc187415709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11</w:t>
        </w:r>
        <w:r w:rsidRPr="00CF4BBF">
          <w:rPr>
            <w:rFonts w:ascii="Poppins" w:hAnsi="Poppins" w:cs="Poppins"/>
            <w:webHidden/>
          </w:rPr>
          <w:fldChar w:fldCharType="end"/>
        </w:r>
      </w:hyperlink>
    </w:p>
    <w:p w14:paraId="00DD6AEC" w14:textId="555C337E" w:rsidR="00CA0621" w:rsidRPr="00CF4BBF" w:rsidRDefault="00CA0621" w:rsidP="00CA0621">
      <w:pPr>
        <w:pStyle w:val="TOC1"/>
        <w:rPr>
          <w:rFonts w:ascii="Poppins" w:hAnsi="Poppins" w:cs="Poppins"/>
          <w:color w:val="auto"/>
          <w:lang w:eastAsia="en-GB"/>
        </w:rPr>
      </w:pPr>
      <w:hyperlink w:anchor="_Toc187415710" w:history="1">
        <w:r w:rsidRPr="00CF4BBF">
          <w:rPr>
            <w:rStyle w:val="Hyperlink"/>
            <w:rFonts w:ascii="Poppins" w:hAnsi="Poppins" w:cs="Poppins"/>
          </w:rPr>
          <w:t>When will this change take place?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_Toc187415710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14</w:t>
        </w:r>
        <w:r w:rsidRPr="00CF4BBF">
          <w:rPr>
            <w:rFonts w:ascii="Poppins" w:hAnsi="Poppins" w:cs="Poppins"/>
            <w:webHidden/>
          </w:rPr>
          <w:fldChar w:fldCharType="end"/>
        </w:r>
      </w:hyperlink>
    </w:p>
    <w:p w14:paraId="495B8B44" w14:textId="4D304D8D" w:rsidR="00CA0621" w:rsidRPr="00CF4BBF" w:rsidRDefault="00CA0621" w:rsidP="00CA0621">
      <w:pPr>
        <w:pStyle w:val="TOC1"/>
        <w:rPr>
          <w:rFonts w:ascii="Poppins" w:hAnsi="Poppins" w:cs="Poppins"/>
          <w:color w:val="auto"/>
          <w:lang w:eastAsia="en-GB"/>
        </w:rPr>
      </w:pPr>
      <w:hyperlink w:anchor="_Toc187415711" w:history="1">
        <w:r w:rsidRPr="00CF4BBF">
          <w:rPr>
            <w:rStyle w:val="Hyperlink"/>
            <w:rFonts w:ascii="Poppins" w:hAnsi="Poppins" w:cs="Poppins"/>
          </w:rPr>
          <w:t>Interactions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_Toc187415711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14</w:t>
        </w:r>
        <w:r w:rsidRPr="00CF4BBF">
          <w:rPr>
            <w:rFonts w:ascii="Poppins" w:hAnsi="Poppins" w:cs="Poppins"/>
            <w:webHidden/>
          </w:rPr>
          <w:fldChar w:fldCharType="end"/>
        </w:r>
      </w:hyperlink>
    </w:p>
    <w:p w14:paraId="57FA9DFF" w14:textId="511BFFD3" w:rsidR="00CA0621" w:rsidRPr="00CF4BBF" w:rsidRDefault="00CA0621" w:rsidP="00CA0621">
      <w:pPr>
        <w:pStyle w:val="TOC1"/>
        <w:rPr>
          <w:rFonts w:ascii="Poppins" w:hAnsi="Poppins" w:cs="Poppins"/>
          <w:color w:val="auto"/>
          <w:lang w:eastAsia="en-GB"/>
        </w:rPr>
      </w:pPr>
      <w:hyperlink w:anchor="_Toc187415712" w:history="1">
        <w:r w:rsidRPr="00CF4BBF">
          <w:rPr>
            <w:rStyle w:val="Hyperlink"/>
            <w:rFonts w:ascii="Poppins" w:hAnsi="Poppins" w:cs="Poppins"/>
          </w:rPr>
          <w:t>How to respond</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_Toc187415712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14</w:t>
        </w:r>
        <w:r w:rsidRPr="00CF4BBF">
          <w:rPr>
            <w:rFonts w:ascii="Poppins" w:hAnsi="Poppins" w:cs="Poppins"/>
            <w:webHidden/>
          </w:rPr>
          <w:fldChar w:fldCharType="end"/>
        </w:r>
      </w:hyperlink>
    </w:p>
    <w:p w14:paraId="448C3353" w14:textId="3A32272E" w:rsidR="00CA0621" w:rsidRPr="00CF4BBF" w:rsidRDefault="00CA0621" w:rsidP="00CA0621">
      <w:pPr>
        <w:pStyle w:val="TOC1"/>
        <w:rPr>
          <w:rFonts w:ascii="Poppins" w:hAnsi="Poppins" w:cs="Poppins"/>
          <w:color w:val="auto"/>
          <w:lang w:eastAsia="en-GB"/>
        </w:rPr>
      </w:pPr>
      <w:hyperlink w:anchor="_Toc187415713" w:history="1">
        <w:r w:rsidRPr="00CF4BBF">
          <w:rPr>
            <w:rStyle w:val="Hyperlink"/>
            <w:rFonts w:ascii="Poppins" w:hAnsi="Poppins" w:cs="Poppins"/>
          </w:rPr>
          <w:t>Acronyms, key terms and reference material</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_Toc187415713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15</w:t>
        </w:r>
        <w:r w:rsidRPr="00CF4BBF">
          <w:rPr>
            <w:rFonts w:ascii="Poppins" w:hAnsi="Poppins" w:cs="Poppins"/>
            <w:webHidden/>
          </w:rPr>
          <w:fldChar w:fldCharType="end"/>
        </w:r>
      </w:hyperlink>
    </w:p>
    <w:p w14:paraId="5199E260" w14:textId="3115EE46" w:rsidR="00CA0621" w:rsidRPr="00CF4BBF" w:rsidRDefault="00CA0621" w:rsidP="00CA0621">
      <w:pPr>
        <w:pStyle w:val="TOC1"/>
        <w:rPr>
          <w:rFonts w:ascii="Poppins" w:hAnsi="Poppins" w:cs="Poppins"/>
          <w:color w:val="auto"/>
          <w:lang w:eastAsia="en-GB"/>
        </w:rPr>
      </w:pPr>
      <w:hyperlink w:anchor="_Toc187415714" w:history="1">
        <w:r w:rsidRPr="00CF4BBF">
          <w:rPr>
            <w:rStyle w:val="Hyperlink"/>
            <w:rFonts w:ascii="Poppins" w:hAnsi="Poppins" w:cs="Poppins"/>
          </w:rPr>
          <w:t>Annexes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_Toc187415714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16</w:t>
        </w:r>
        <w:r w:rsidRPr="00CF4BBF">
          <w:rPr>
            <w:rFonts w:ascii="Poppins" w:hAnsi="Poppins" w:cs="Poppins"/>
            <w:webHidden/>
          </w:rPr>
          <w:fldChar w:fldCharType="end"/>
        </w:r>
      </w:hyperlink>
    </w:p>
    <w:p w14:paraId="178E53F2" w14:textId="77777777" w:rsidR="00CA0621" w:rsidRPr="00CF4BBF" w:rsidRDefault="00CA0621" w:rsidP="00CA0621">
      <w:pPr>
        <w:rPr>
          <w:rFonts w:ascii="Poppins" w:hAnsi="Poppins" w:cs="Poppins"/>
          <w:b/>
        </w:rPr>
      </w:pPr>
      <w:r w:rsidRPr="00CF4BBF">
        <w:rPr>
          <w:rFonts w:ascii="Poppins" w:hAnsi="Poppins" w:cs="Poppins"/>
          <w:b/>
        </w:rPr>
        <w:fldChar w:fldCharType="end"/>
      </w:r>
    </w:p>
    <w:p w14:paraId="4A3720F0" w14:textId="77777777" w:rsidR="00CA0621" w:rsidRPr="00DE2E99" w:rsidRDefault="00CA0621" w:rsidP="00CA0621">
      <w:pPr>
        <w:rPr>
          <w:rFonts w:ascii="Poppins" w:hAnsi="Poppins" w:cs="Poppins"/>
        </w:rPr>
      </w:pPr>
    </w:p>
    <w:p w14:paraId="3FF76F9A" w14:textId="77777777" w:rsidR="00CA0621" w:rsidRPr="00DE2E99" w:rsidRDefault="00CA0621" w:rsidP="00CA0621">
      <w:pPr>
        <w:rPr>
          <w:rFonts w:ascii="Poppins" w:eastAsiaTheme="majorEastAsia" w:hAnsi="Poppins" w:cs="Poppins"/>
          <w:b/>
          <w:color w:val="FFFFFF" w:themeColor="background1"/>
          <w:sz w:val="28"/>
          <w:szCs w:val="32"/>
        </w:rPr>
      </w:pPr>
      <w:bookmarkStart w:id="3" w:name="_Toc58482270"/>
      <w:r w:rsidRPr="00DE2E99">
        <w:rPr>
          <w:rFonts w:ascii="Poppins" w:hAnsi="Poppins" w:cs="Poppins"/>
        </w:rPr>
        <w:br w:type="page"/>
      </w:r>
    </w:p>
    <w:p w14:paraId="12814DAD" w14:textId="77777777" w:rsidR="00CA0621" w:rsidRPr="00DE2E99" w:rsidRDefault="00CA0621" w:rsidP="00CA0621">
      <w:pPr>
        <w:pStyle w:val="Heading1"/>
        <w:rPr>
          <w:rFonts w:ascii="Poppins" w:hAnsi="Poppins" w:cs="Poppins"/>
        </w:rPr>
      </w:pPr>
      <w:bookmarkStart w:id="4" w:name="_Executive_summary_1"/>
      <w:bookmarkStart w:id="5" w:name="_Toc187415702"/>
      <w:bookmarkStart w:id="6" w:name="_Toc58837630"/>
      <w:bookmarkEnd w:id="3"/>
      <w:bookmarkEnd w:id="4"/>
      <w:r w:rsidRPr="00DE2E99">
        <w:rPr>
          <w:rFonts w:ascii="Poppins" w:hAnsi="Poppins" w:cs="Poppins"/>
        </w:rPr>
        <w:t>Executive Summary</w:t>
      </w:r>
      <w:bookmarkEnd w:id="5"/>
    </w:p>
    <w:p w14:paraId="246AF4E3" w14:textId="1DE81C36" w:rsidR="00DD0732" w:rsidRPr="00C27B14" w:rsidRDefault="00622D72" w:rsidP="00CA0621">
      <w:pPr>
        <w:rPr>
          <w:rFonts w:ascii="Poppins" w:hAnsi="Poppins" w:cs="Poppins"/>
          <w:i/>
          <w:noProof/>
          <w:color w:val="7030A0"/>
        </w:rPr>
      </w:pPr>
      <w:bookmarkStart w:id="7" w:name="_Hlk31885141"/>
      <w:r w:rsidRPr="00C27B14">
        <w:rPr>
          <w:rFonts w:ascii="Poppins" w:eastAsiaTheme="majorEastAsia" w:hAnsi="Poppins" w:cs="Poppins"/>
        </w:rPr>
        <w:t xml:space="preserve">This modification </w:t>
      </w:r>
      <w:r w:rsidR="00216BAC">
        <w:rPr>
          <w:rFonts w:ascii="Poppins" w:eastAsiaTheme="majorEastAsia" w:hAnsi="Poppins" w:cs="Poppins"/>
        </w:rPr>
        <w:t xml:space="preserve">proposes to </w:t>
      </w:r>
      <w:r w:rsidRPr="00C27B14">
        <w:rPr>
          <w:rFonts w:ascii="Poppins" w:eastAsiaTheme="majorEastAsia" w:hAnsi="Poppins" w:cs="Poppins"/>
        </w:rPr>
        <w:t xml:space="preserve">make changes to Operating Code 6 (OC6) of the Grid Code to allow for the Demand Control Rotation Protocol (DCRP) to be formally recognised as a tool to manage shortfalls in electricity supply, over an extended </w:t>
      </w:r>
      <w:proofErr w:type="gramStart"/>
      <w:r w:rsidRPr="00C27B14">
        <w:rPr>
          <w:rFonts w:ascii="Poppins" w:eastAsiaTheme="majorEastAsia" w:hAnsi="Poppins" w:cs="Poppins"/>
        </w:rPr>
        <w:t>period of time</w:t>
      </w:r>
      <w:proofErr w:type="gramEnd"/>
      <w:r w:rsidRPr="00C27B14">
        <w:rPr>
          <w:rFonts w:ascii="Poppins" w:eastAsiaTheme="majorEastAsia" w:hAnsi="Poppins" w:cs="Poppins"/>
        </w:rPr>
        <w:t xml:space="preserve"> i.e. 3 to 24 hours.</w:t>
      </w:r>
    </w:p>
    <w:p w14:paraId="36416A67"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What is the issue?</w:t>
      </w:r>
    </w:p>
    <w:bookmarkEnd w:id="7"/>
    <w:p w14:paraId="20EB7EFF" w14:textId="5E24DFCC" w:rsidR="00FC3055" w:rsidRPr="00C92FB9" w:rsidRDefault="00C27B14" w:rsidP="00C27B14">
      <w:pPr>
        <w:tabs>
          <w:tab w:val="left" w:pos="2820"/>
        </w:tabs>
        <w:rPr>
          <w:rFonts w:ascii="Poppins" w:hAnsi="Poppins" w:cs="Poppins"/>
          <w:i/>
          <w:noProof/>
          <w:color w:val="7030A0"/>
        </w:rPr>
      </w:pPr>
      <w:r>
        <w:rPr>
          <w:rFonts w:ascii="Poppins" w:hAnsi="Poppins" w:cs="Poppins"/>
          <w:szCs w:val="20"/>
        </w:rPr>
        <w:t>T</w:t>
      </w:r>
      <w:r w:rsidRPr="009539E6">
        <w:rPr>
          <w:rFonts w:ascii="Poppins" w:hAnsi="Poppins" w:cs="Poppins"/>
          <w:szCs w:val="20"/>
        </w:rPr>
        <w:t>he Demand Control Rotation Protocol (DCRP)</w:t>
      </w:r>
      <w:r>
        <w:rPr>
          <w:rFonts w:ascii="Poppins" w:hAnsi="Poppins" w:cs="Poppins"/>
          <w:szCs w:val="20"/>
        </w:rPr>
        <w:t xml:space="preserve"> </w:t>
      </w:r>
      <w:r w:rsidRPr="009539E6">
        <w:rPr>
          <w:rFonts w:ascii="Poppins" w:hAnsi="Poppins" w:cs="Poppins"/>
          <w:szCs w:val="20"/>
        </w:rPr>
        <w:t xml:space="preserve">was created </w:t>
      </w:r>
      <w:r>
        <w:rPr>
          <w:rFonts w:ascii="Poppins" w:hAnsi="Poppins" w:cs="Poppins"/>
          <w:szCs w:val="20"/>
        </w:rPr>
        <w:t xml:space="preserve">in collaboration with industry </w:t>
      </w:r>
      <w:r w:rsidRPr="009539E6">
        <w:rPr>
          <w:rFonts w:ascii="Poppins" w:hAnsi="Poppins" w:cs="Poppins"/>
          <w:szCs w:val="20"/>
        </w:rPr>
        <w:t>due to the possibility of tighter winter margins and additional risks (e.g. recent geopolitical events)</w:t>
      </w:r>
      <w:r w:rsidR="00621028">
        <w:rPr>
          <w:rFonts w:ascii="Poppins" w:hAnsi="Poppins" w:cs="Poppins"/>
          <w:szCs w:val="20"/>
        </w:rPr>
        <w:t xml:space="preserve"> and </w:t>
      </w:r>
      <w:r w:rsidR="00216BAC">
        <w:rPr>
          <w:rFonts w:ascii="Poppins" w:hAnsi="Poppins" w:cs="Poppins"/>
          <w:szCs w:val="20"/>
        </w:rPr>
        <w:t xml:space="preserve">has been </w:t>
      </w:r>
      <w:r w:rsidR="00621028">
        <w:rPr>
          <w:rFonts w:ascii="Poppins" w:hAnsi="Poppins" w:cs="Poppins"/>
          <w:szCs w:val="20"/>
        </w:rPr>
        <w:t xml:space="preserve">based </w:t>
      </w:r>
      <w:r w:rsidR="00FB1251">
        <w:rPr>
          <w:rFonts w:ascii="Poppins" w:hAnsi="Poppins" w:cs="Poppins"/>
          <w:szCs w:val="20"/>
        </w:rPr>
        <w:t xml:space="preserve">around the </w:t>
      </w:r>
      <w:proofErr w:type="gramStart"/>
      <w:r w:rsidR="00264D67" w:rsidRPr="00264D67">
        <w:rPr>
          <w:rFonts w:ascii="Poppins" w:hAnsi="Poppins" w:cs="Poppins"/>
          <w:szCs w:val="20"/>
        </w:rPr>
        <w:t>Low Level</w:t>
      </w:r>
      <w:proofErr w:type="gramEnd"/>
      <w:r w:rsidR="00264D67" w:rsidRPr="00264D67">
        <w:rPr>
          <w:rFonts w:ascii="Poppins" w:hAnsi="Poppins" w:cs="Poppins"/>
          <w:szCs w:val="20"/>
        </w:rPr>
        <w:t xml:space="preserve"> Rota Disconnection Plan (LLRDP</w:t>
      </w:r>
      <w:r w:rsidR="00AF348E">
        <w:rPr>
          <w:rStyle w:val="FootnoteReference"/>
          <w:rFonts w:ascii="Poppins" w:hAnsi="Poppins" w:cs="Poppins"/>
          <w:szCs w:val="20"/>
        </w:rPr>
        <w:footnoteReference w:id="2"/>
      </w:r>
      <w:r w:rsidR="00264D67" w:rsidRPr="00264D67">
        <w:rPr>
          <w:rFonts w:ascii="Poppins" w:hAnsi="Poppins" w:cs="Poppins"/>
          <w:szCs w:val="20"/>
        </w:rPr>
        <w:t>)</w:t>
      </w:r>
      <w:r w:rsidR="00264D67">
        <w:rPr>
          <w:rFonts w:ascii="Poppins" w:hAnsi="Poppins" w:cs="Poppins"/>
          <w:szCs w:val="20"/>
        </w:rPr>
        <w:t xml:space="preserve"> </w:t>
      </w:r>
      <w:r w:rsidR="00FB1251">
        <w:rPr>
          <w:rFonts w:ascii="Poppins" w:hAnsi="Poppins" w:cs="Poppins"/>
          <w:szCs w:val="20"/>
        </w:rPr>
        <w:t>approach in</w:t>
      </w:r>
      <w:r w:rsidR="00621028">
        <w:rPr>
          <w:rFonts w:ascii="Poppins" w:hAnsi="Poppins" w:cs="Poppins"/>
          <w:szCs w:val="20"/>
        </w:rPr>
        <w:t xml:space="preserve"> the 2005 version of the Electricity Supply Emergency Code (ESEC)</w:t>
      </w:r>
      <w:r w:rsidRPr="009539E6">
        <w:rPr>
          <w:rFonts w:ascii="Poppins" w:hAnsi="Poppins" w:cs="Poppins"/>
          <w:szCs w:val="20"/>
        </w:rPr>
        <w:t xml:space="preserve">. </w:t>
      </w:r>
      <w:r w:rsidR="006518E0">
        <w:rPr>
          <w:rFonts w:ascii="Poppins" w:hAnsi="Poppins" w:cs="Poppins"/>
          <w:szCs w:val="20"/>
        </w:rPr>
        <w:t xml:space="preserve">The </w:t>
      </w:r>
      <w:r w:rsidRPr="009539E6">
        <w:rPr>
          <w:rFonts w:ascii="Poppins" w:hAnsi="Poppins" w:cs="Poppins"/>
          <w:szCs w:val="20"/>
        </w:rPr>
        <w:t xml:space="preserve">DCRP is a tool that can be used during short periods, e.g. evening peak, where there is a shortage of supply that requires </w:t>
      </w:r>
      <w:r w:rsidR="00440B7D">
        <w:rPr>
          <w:rFonts w:ascii="Poppins" w:hAnsi="Poppins" w:cs="Poppins"/>
          <w:szCs w:val="20"/>
        </w:rPr>
        <w:t xml:space="preserve">electricity </w:t>
      </w:r>
      <w:r w:rsidR="00216BAC">
        <w:rPr>
          <w:rFonts w:ascii="Poppins" w:hAnsi="Poppins" w:cs="Poppins"/>
          <w:szCs w:val="20"/>
        </w:rPr>
        <w:t>d</w:t>
      </w:r>
      <w:r w:rsidRPr="009539E6">
        <w:rPr>
          <w:rFonts w:ascii="Poppins" w:hAnsi="Poppins" w:cs="Poppins"/>
          <w:szCs w:val="20"/>
        </w:rPr>
        <w:t xml:space="preserve">emand to be managed. The </w:t>
      </w:r>
      <w:r>
        <w:rPr>
          <w:rFonts w:ascii="Poppins" w:hAnsi="Poppins" w:cs="Poppins"/>
          <w:szCs w:val="20"/>
        </w:rPr>
        <w:t xml:space="preserve">Grid Code does not have sufficient provision for </w:t>
      </w:r>
      <w:r w:rsidR="00B61077">
        <w:rPr>
          <w:rFonts w:ascii="Poppins" w:hAnsi="Poppins" w:cs="Poppins"/>
          <w:szCs w:val="20"/>
        </w:rPr>
        <w:t xml:space="preserve">the </w:t>
      </w:r>
      <w:r>
        <w:rPr>
          <w:rFonts w:ascii="Poppins" w:hAnsi="Poppins" w:cs="Poppins"/>
          <w:szCs w:val="20"/>
        </w:rPr>
        <w:t>DCRP to be instructed</w:t>
      </w:r>
      <w:r w:rsidRPr="009539E6">
        <w:rPr>
          <w:rFonts w:ascii="Poppins" w:hAnsi="Poppins" w:cs="Poppins"/>
          <w:szCs w:val="20"/>
        </w:rPr>
        <w:t xml:space="preserve"> during a supply shortfall, whilst ensuring </w:t>
      </w:r>
      <w:commentRangeStart w:id="8"/>
      <w:r w:rsidR="009911BF">
        <w:rPr>
          <w:rFonts w:ascii="Poppins" w:hAnsi="Poppins" w:cs="Poppins"/>
          <w:szCs w:val="20"/>
        </w:rPr>
        <w:t xml:space="preserve">there are no unintended consequences to </w:t>
      </w:r>
      <w:commentRangeEnd w:id="8"/>
      <w:r w:rsidR="00283ABD">
        <w:rPr>
          <w:rStyle w:val="CommentReference"/>
        </w:rPr>
        <w:commentReference w:id="8"/>
      </w:r>
      <w:r w:rsidRPr="009539E6">
        <w:rPr>
          <w:rFonts w:ascii="Poppins" w:hAnsi="Poppins" w:cs="Poppins"/>
          <w:szCs w:val="20"/>
        </w:rPr>
        <w:t>N</w:t>
      </w:r>
      <w:r w:rsidR="00B61077">
        <w:rPr>
          <w:rFonts w:ascii="Poppins" w:hAnsi="Poppins" w:cs="Poppins"/>
          <w:szCs w:val="20"/>
        </w:rPr>
        <w:t xml:space="preserve">etwork </w:t>
      </w:r>
      <w:r w:rsidRPr="009539E6">
        <w:rPr>
          <w:rFonts w:ascii="Poppins" w:hAnsi="Poppins" w:cs="Poppins"/>
          <w:szCs w:val="20"/>
        </w:rPr>
        <w:t>O</w:t>
      </w:r>
      <w:r w:rsidR="00B61077">
        <w:rPr>
          <w:rFonts w:ascii="Poppins" w:hAnsi="Poppins" w:cs="Poppins"/>
          <w:szCs w:val="20"/>
        </w:rPr>
        <w:t>perator</w:t>
      </w:r>
      <w:r w:rsidRPr="009539E6">
        <w:rPr>
          <w:rFonts w:ascii="Poppins" w:hAnsi="Poppins" w:cs="Poppins"/>
          <w:szCs w:val="20"/>
        </w:rPr>
        <w:t xml:space="preserve">s </w:t>
      </w:r>
      <w:r w:rsidR="009911BF">
        <w:rPr>
          <w:rFonts w:ascii="Poppins" w:hAnsi="Poppins" w:cs="Poppins"/>
          <w:szCs w:val="20"/>
        </w:rPr>
        <w:t>if BAU activities cannot be completed in this period</w:t>
      </w:r>
      <w:r w:rsidRPr="009539E6">
        <w:rPr>
          <w:rFonts w:ascii="Poppins" w:hAnsi="Poppins" w:cs="Poppins"/>
          <w:szCs w:val="20"/>
        </w:rPr>
        <w:t>.</w:t>
      </w:r>
    </w:p>
    <w:p w14:paraId="0573C672" w14:textId="77777777" w:rsidR="00CA0621" w:rsidRDefault="00CA0621" w:rsidP="00FC3055">
      <w:pPr>
        <w:spacing w:after="0"/>
        <w:rPr>
          <w:rFonts w:ascii="Poppins" w:hAnsi="Poppins" w:cs="Poppins"/>
          <w:b/>
          <w:bCs/>
          <w:color w:val="3F0731"/>
        </w:rPr>
      </w:pPr>
      <w:r w:rsidRPr="00D91432">
        <w:rPr>
          <w:rFonts w:ascii="Poppins" w:hAnsi="Poppins" w:cs="Poppins"/>
          <w:b/>
          <w:bCs/>
          <w:color w:val="3F0731"/>
        </w:rPr>
        <w:t>What is the solution and when will it come into effect?</w:t>
      </w:r>
    </w:p>
    <w:p w14:paraId="7BD4F1D5" w14:textId="77777777" w:rsidR="00C27B14" w:rsidRPr="00D91432" w:rsidRDefault="00C27B14" w:rsidP="00FC3055">
      <w:pPr>
        <w:spacing w:after="0"/>
        <w:rPr>
          <w:rFonts w:ascii="Poppins" w:hAnsi="Poppins" w:cs="Poppins"/>
          <w:b/>
          <w:bCs/>
          <w:color w:val="3F0731"/>
        </w:rPr>
      </w:pPr>
    </w:p>
    <w:p w14:paraId="4590B3AB" w14:textId="7DDB9004" w:rsidR="00CA0621" w:rsidRDefault="00CA0621" w:rsidP="52AF9C56">
      <w:pPr>
        <w:spacing w:after="0"/>
        <w:rPr>
          <w:rFonts w:ascii="Poppins" w:hAnsi="Poppins" w:cs="Poppins"/>
          <w:noProof/>
        </w:rPr>
      </w:pPr>
      <w:r w:rsidRPr="52AF9C56">
        <w:rPr>
          <w:rFonts w:ascii="Poppins" w:hAnsi="Poppins" w:cs="Poppins"/>
          <w:b/>
          <w:bCs/>
        </w:rPr>
        <w:t xml:space="preserve">Proposer’s solution: </w:t>
      </w:r>
      <w:r w:rsidR="00C27B14" w:rsidRPr="52AF9C56">
        <w:rPr>
          <w:rFonts w:ascii="Poppins" w:hAnsi="Poppins" w:cs="Poppins"/>
          <w:noProof/>
        </w:rPr>
        <w:t xml:space="preserve">The solution involves adding a new section into OC6 in the Grid Code to allow provision for </w:t>
      </w:r>
      <w:r w:rsidR="009F7B74">
        <w:rPr>
          <w:rFonts w:ascii="Poppins" w:hAnsi="Poppins" w:cs="Poppins"/>
          <w:noProof/>
        </w:rPr>
        <w:t xml:space="preserve">the </w:t>
      </w:r>
      <w:r w:rsidR="00C27B14" w:rsidRPr="52AF9C56">
        <w:rPr>
          <w:rFonts w:ascii="Poppins" w:hAnsi="Poppins" w:cs="Poppins"/>
          <w:noProof/>
        </w:rPr>
        <w:t xml:space="preserve">DCRP to be instructed </w:t>
      </w:r>
      <w:r w:rsidR="00440B7D">
        <w:rPr>
          <w:rFonts w:ascii="Poppins" w:hAnsi="Poppins" w:cs="Poppins"/>
          <w:noProof/>
        </w:rPr>
        <w:t xml:space="preserve">by </w:t>
      </w:r>
      <w:r w:rsidR="00725A33">
        <w:rPr>
          <w:rFonts w:ascii="Poppins" w:hAnsi="Poppins" w:cs="Poppins"/>
          <w:noProof/>
        </w:rPr>
        <w:t xml:space="preserve">the </w:t>
      </w:r>
      <w:r w:rsidR="008F2E11" w:rsidRPr="008F2E11">
        <w:rPr>
          <w:rFonts w:ascii="Poppins" w:hAnsi="Poppins" w:cs="Poppins"/>
          <w:noProof/>
        </w:rPr>
        <w:t xml:space="preserve">National Energy System Operator </w:t>
      </w:r>
      <w:r w:rsidR="00725A33">
        <w:rPr>
          <w:rFonts w:ascii="Poppins" w:hAnsi="Poppins" w:cs="Poppins"/>
          <w:noProof/>
        </w:rPr>
        <w:t>(</w:t>
      </w:r>
      <w:r w:rsidR="00440B7D">
        <w:rPr>
          <w:rFonts w:ascii="Poppins" w:hAnsi="Poppins" w:cs="Poppins"/>
          <w:noProof/>
        </w:rPr>
        <w:t>NESO</w:t>
      </w:r>
      <w:r w:rsidR="00725A33">
        <w:rPr>
          <w:rFonts w:ascii="Poppins" w:hAnsi="Poppins" w:cs="Poppins"/>
          <w:noProof/>
        </w:rPr>
        <w:t>)</w:t>
      </w:r>
      <w:r w:rsidR="00440B7D">
        <w:rPr>
          <w:rFonts w:ascii="Poppins" w:hAnsi="Poppins" w:cs="Poppins"/>
          <w:noProof/>
        </w:rPr>
        <w:t xml:space="preserve"> </w:t>
      </w:r>
      <w:r w:rsidR="00F47EFE">
        <w:rPr>
          <w:rFonts w:ascii="Poppins" w:hAnsi="Poppins" w:cs="Poppins"/>
          <w:noProof/>
        </w:rPr>
        <w:t>(to N</w:t>
      </w:r>
      <w:r w:rsidR="001E37E4">
        <w:rPr>
          <w:rFonts w:ascii="Poppins" w:hAnsi="Poppins" w:cs="Poppins"/>
          <w:noProof/>
        </w:rPr>
        <w:t xml:space="preserve">etwork </w:t>
      </w:r>
      <w:r w:rsidR="00F47EFE">
        <w:rPr>
          <w:rFonts w:ascii="Poppins" w:hAnsi="Poppins" w:cs="Poppins"/>
          <w:noProof/>
        </w:rPr>
        <w:t>O</w:t>
      </w:r>
      <w:r w:rsidR="001E37E4">
        <w:rPr>
          <w:rFonts w:ascii="Poppins" w:hAnsi="Poppins" w:cs="Poppins"/>
          <w:noProof/>
        </w:rPr>
        <w:t>perator</w:t>
      </w:r>
      <w:r w:rsidR="00F47EFE">
        <w:rPr>
          <w:rFonts w:ascii="Poppins" w:hAnsi="Poppins" w:cs="Poppins"/>
          <w:noProof/>
        </w:rPr>
        <w:t xml:space="preserve">s) </w:t>
      </w:r>
      <w:r w:rsidR="00C27B14" w:rsidRPr="52AF9C56">
        <w:rPr>
          <w:rFonts w:ascii="Poppins" w:hAnsi="Poppins" w:cs="Poppins"/>
          <w:noProof/>
        </w:rPr>
        <w:t xml:space="preserve">and to clarify existing arrangements relating to </w:t>
      </w:r>
      <w:r w:rsidR="00F47EFE">
        <w:rPr>
          <w:rFonts w:ascii="Poppins" w:hAnsi="Poppins" w:cs="Poppins"/>
          <w:noProof/>
        </w:rPr>
        <w:t xml:space="preserve">electricity </w:t>
      </w:r>
      <w:r w:rsidR="009F7B74">
        <w:rPr>
          <w:rFonts w:ascii="Poppins" w:hAnsi="Poppins" w:cs="Poppins"/>
          <w:noProof/>
        </w:rPr>
        <w:t>d</w:t>
      </w:r>
      <w:r w:rsidR="00C27B14" w:rsidRPr="52AF9C56">
        <w:rPr>
          <w:rFonts w:ascii="Poppins" w:hAnsi="Poppins" w:cs="Poppins"/>
          <w:noProof/>
        </w:rPr>
        <w:t xml:space="preserve">emand </w:t>
      </w:r>
      <w:r w:rsidR="009F7B74">
        <w:rPr>
          <w:rFonts w:ascii="Poppins" w:hAnsi="Poppins" w:cs="Poppins"/>
          <w:noProof/>
        </w:rPr>
        <w:t>r</w:t>
      </w:r>
      <w:r w:rsidR="00C27B14" w:rsidRPr="52AF9C56">
        <w:rPr>
          <w:rFonts w:ascii="Poppins" w:hAnsi="Poppins" w:cs="Poppins"/>
          <w:noProof/>
        </w:rPr>
        <w:t>eduction.</w:t>
      </w:r>
      <w:r w:rsidR="43E81755" w:rsidRPr="52AF9C56">
        <w:rPr>
          <w:rFonts w:ascii="Poppins" w:hAnsi="Poppins" w:cs="Poppins"/>
          <w:noProof/>
        </w:rPr>
        <w:t xml:space="preserve"> It also includes amendments to other areas of OC6</w:t>
      </w:r>
      <w:r w:rsidR="005929DF">
        <w:rPr>
          <w:rFonts w:ascii="Poppins" w:hAnsi="Poppins" w:cs="Poppins"/>
          <w:noProof/>
        </w:rPr>
        <w:t>,</w:t>
      </w:r>
      <w:r w:rsidR="001D156D">
        <w:rPr>
          <w:rFonts w:ascii="Poppins" w:hAnsi="Poppins" w:cs="Poppins"/>
          <w:noProof/>
        </w:rPr>
        <w:t xml:space="preserve"> </w:t>
      </w:r>
      <w:r w:rsidR="43E81755" w:rsidRPr="52AF9C56">
        <w:rPr>
          <w:rFonts w:ascii="Poppins" w:hAnsi="Poppins" w:cs="Poppins"/>
          <w:noProof/>
        </w:rPr>
        <w:t>O</w:t>
      </w:r>
      <w:r w:rsidR="00ED1B30">
        <w:rPr>
          <w:rFonts w:ascii="Poppins" w:hAnsi="Poppins" w:cs="Poppins"/>
          <w:noProof/>
        </w:rPr>
        <w:t xml:space="preserve">perating </w:t>
      </w:r>
      <w:r w:rsidR="43E81755" w:rsidRPr="52AF9C56">
        <w:rPr>
          <w:rFonts w:ascii="Poppins" w:hAnsi="Poppins" w:cs="Poppins"/>
          <w:noProof/>
        </w:rPr>
        <w:t>C</w:t>
      </w:r>
      <w:r w:rsidR="00ED1B30">
        <w:rPr>
          <w:rFonts w:ascii="Poppins" w:hAnsi="Poppins" w:cs="Poppins"/>
          <w:noProof/>
        </w:rPr>
        <w:t xml:space="preserve">ode </w:t>
      </w:r>
      <w:r w:rsidR="43E81755" w:rsidRPr="52AF9C56">
        <w:rPr>
          <w:rFonts w:ascii="Poppins" w:hAnsi="Poppins" w:cs="Poppins"/>
          <w:noProof/>
        </w:rPr>
        <w:t>7</w:t>
      </w:r>
      <w:r w:rsidR="00ED1B30">
        <w:rPr>
          <w:rFonts w:ascii="Poppins" w:hAnsi="Poppins" w:cs="Poppins"/>
          <w:noProof/>
        </w:rPr>
        <w:t xml:space="preserve"> (OC7)</w:t>
      </w:r>
      <w:r w:rsidR="43E81755" w:rsidRPr="52AF9C56">
        <w:rPr>
          <w:rFonts w:ascii="Poppins" w:hAnsi="Poppins" w:cs="Poppins"/>
          <w:noProof/>
        </w:rPr>
        <w:t xml:space="preserve"> </w:t>
      </w:r>
      <w:r w:rsidR="005929DF">
        <w:rPr>
          <w:rFonts w:ascii="Poppins" w:hAnsi="Poppins" w:cs="Poppins"/>
          <w:noProof/>
        </w:rPr>
        <w:t xml:space="preserve">and the Glossary and Definitions </w:t>
      </w:r>
      <w:r w:rsidR="43E81755" w:rsidRPr="52AF9C56">
        <w:rPr>
          <w:rFonts w:ascii="Poppins" w:hAnsi="Poppins" w:cs="Poppins"/>
          <w:noProof/>
        </w:rPr>
        <w:t>to accomodate the new terminology created.</w:t>
      </w:r>
    </w:p>
    <w:p w14:paraId="1DF73573" w14:textId="77777777" w:rsidR="00C27B14" w:rsidRPr="00C27B14" w:rsidRDefault="00C27B14" w:rsidP="00FC3055">
      <w:pPr>
        <w:spacing w:after="0"/>
        <w:rPr>
          <w:rFonts w:ascii="Poppins" w:hAnsi="Poppins" w:cs="Poppins"/>
          <w:iCs/>
          <w:noProof/>
        </w:rPr>
      </w:pPr>
    </w:p>
    <w:p w14:paraId="5B49800F" w14:textId="3E7C7928" w:rsidR="00CA0621" w:rsidRDefault="00CA0621" w:rsidP="52AF9C56">
      <w:pPr>
        <w:spacing w:after="0"/>
        <w:rPr>
          <w:rFonts w:ascii="Poppins" w:hAnsi="Poppins" w:cs="Poppins"/>
          <w:i/>
          <w:iCs/>
          <w:noProof/>
          <w:color w:val="7030A0"/>
        </w:rPr>
      </w:pPr>
      <w:r w:rsidRPr="52AF9C56">
        <w:rPr>
          <w:rFonts w:ascii="Poppins" w:hAnsi="Poppins" w:cs="Poppins"/>
          <w:b/>
          <w:bCs/>
        </w:rPr>
        <w:t>Implementation date:</w:t>
      </w:r>
      <w:r w:rsidRPr="52AF9C56">
        <w:rPr>
          <w:rFonts w:ascii="Poppins" w:hAnsi="Poppins" w:cs="Poppins"/>
        </w:rPr>
        <w:t xml:space="preserve"> </w:t>
      </w:r>
      <w:r w:rsidR="0014107F">
        <w:rPr>
          <w:rFonts w:ascii="Poppins" w:hAnsi="Poppins" w:cs="Poppins"/>
        </w:rPr>
        <w:t xml:space="preserve">10 Business Days following </w:t>
      </w:r>
      <w:r w:rsidR="00C962AB">
        <w:rPr>
          <w:rFonts w:ascii="Poppins" w:hAnsi="Poppins" w:cs="Poppins"/>
        </w:rPr>
        <w:t xml:space="preserve">a </w:t>
      </w:r>
      <w:r w:rsidR="00216BAC">
        <w:rPr>
          <w:rFonts w:ascii="Poppins" w:hAnsi="Poppins" w:cs="Poppins"/>
        </w:rPr>
        <w:t>d</w:t>
      </w:r>
      <w:r w:rsidR="0014107F">
        <w:rPr>
          <w:rFonts w:ascii="Poppins" w:hAnsi="Poppins" w:cs="Poppins"/>
        </w:rPr>
        <w:t>ecision</w:t>
      </w:r>
      <w:r w:rsidR="00C962AB">
        <w:rPr>
          <w:rFonts w:ascii="Poppins" w:hAnsi="Poppins" w:cs="Poppins"/>
        </w:rPr>
        <w:t xml:space="preserve"> to approve</w:t>
      </w:r>
      <w:r w:rsidR="0014107F">
        <w:rPr>
          <w:rFonts w:ascii="Poppins" w:hAnsi="Poppins" w:cs="Poppins"/>
        </w:rPr>
        <w:t xml:space="preserve"> (ideally by </w:t>
      </w:r>
      <w:r w:rsidR="00ED1B30">
        <w:rPr>
          <w:rFonts w:ascii="Poppins" w:hAnsi="Poppins" w:cs="Poppins"/>
          <w:noProof/>
        </w:rPr>
        <w:t>31 October</w:t>
      </w:r>
      <w:r w:rsidR="00C27B14" w:rsidRPr="52AF9C56">
        <w:rPr>
          <w:rFonts w:ascii="Poppins" w:hAnsi="Poppins" w:cs="Poppins"/>
          <w:noProof/>
        </w:rPr>
        <w:t xml:space="preserve"> 2025</w:t>
      </w:r>
      <w:r w:rsidR="0014107F">
        <w:rPr>
          <w:rFonts w:ascii="Poppins" w:hAnsi="Poppins" w:cs="Poppins"/>
          <w:noProof/>
        </w:rPr>
        <w:t>)</w:t>
      </w:r>
      <w:r w:rsidR="00216BAC">
        <w:rPr>
          <w:rFonts w:ascii="Poppins" w:hAnsi="Poppins" w:cs="Poppins"/>
          <w:noProof/>
        </w:rPr>
        <w:t>.</w:t>
      </w:r>
    </w:p>
    <w:p w14:paraId="0C62F74B" w14:textId="77777777" w:rsidR="00C27B14" w:rsidRPr="00DE2E99" w:rsidRDefault="00C27B14" w:rsidP="00FC3055">
      <w:pPr>
        <w:spacing w:after="0"/>
        <w:rPr>
          <w:rFonts w:ascii="Poppins" w:hAnsi="Poppins" w:cs="Poppins"/>
          <w:i/>
          <w:color w:val="FF0000"/>
          <w:sz w:val="20"/>
        </w:rPr>
      </w:pPr>
    </w:p>
    <w:p w14:paraId="368B2DF9" w14:textId="77777777" w:rsidR="00CA0621" w:rsidRPr="00020B41" w:rsidRDefault="00CA0621" w:rsidP="00FC3055">
      <w:pPr>
        <w:spacing w:after="0"/>
        <w:rPr>
          <w:rFonts w:ascii="Poppins" w:hAnsi="Poppins" w:cs="Poppins"/>
          <w:b/>
          <w:color w:val="3F0731"/>
        </w:rPr>
      </w:pPr>
      <w:r w:rsidRPr="00020B41">
        <w:rPr>
          <w:rFonts w:ascii="Poppins" w:hAnsi="Poppins" w:cs="Poppins"/>
          <w:b/>
          <w:color w:val="3F0731"/>
        </w:rPr>
        <w:t>What is the impact if this change is made?</w:t>
      </w:r>
    </w:p>
    <w:p w14:paraId="1385DDDF" w14:textId="1235B345" w:rsidR="00FC3055" w:rsidRPr="0014107F" w:rsidRDefault="00ED1B30" w:rsidP="00FC3055">
      <w:pPr>
        <w:spacing w:after="0"/>
        <w:rPr>
          <w:rFonts w:ascii="Poppins" w:hAnsi="Poppins" w:cs="Poppins"/>
          <w:iCs/>
          <w:noProof/>
        </w:rPr>
      </w:pPr>
      <w:r w:rsidRPr="0014107F">
        <w:rPr>
          <w:rFonts w:ascii="Poppins" w:hAnsi="Poppins" w:cs="Poppins"/>
          <w:iCs/>
          <w:noProof/>
        </w:rPr>
        <w:t xml:space="preserve">This modification will enable Network Operators to remain compliant </w:t>
      </w:r>
      <w:r w:rsidR="00C962AB">
        <w:rPr>
          <w:rFonts w:ascii="Poppins" w:hAnsi="Poppins" w:cs="Poppins"/>
          <w:iCs/>
          <w:noProof/>
        </w:rPr>
        <w:t>with</w:t>
      </w:r>
      <w:r w:rsidRPr="0014107F">
        <w:rPr>
          <w:rFonts w:ascii="Poppins" w:hAnsi="Poppins" w:cs="Poppins"/>
          <w:iCs/>
          <w:noProof/>
        </w:rPr>
        <w:t xml:space="preserve"> Grid Code obligations </w:t>
      </w:r>
      <w:r w:rsidR="006518E0">
        <w:rPr>
          <w:rFonts w:ascii="Poppins" w:hAnsi="Poppins" w:cs="Poppins"/>
          <w:iCs/>
          <w:noProof/>
        </w:rPr>
        <w:t xml:space="preserve">when implementing the DCRP </w:t>
      </w:r>
      <w:r w:rsidRPr="0014107F">
        <w:rPr>
          <w:rFonts w:ascii="Poppins" w:hAnsi="Poppins" w:cs="Poppins"/>
          <w:iCs/>
          <w:noProof/>
        </w:rPr>
        <w:t xml:space="preserve">and </w:t>
      </w:r>
      <w:r w:rsidR="00220F23">
        <w:rPr>
          <w:rFonts w:ascii="Poppins" w:hAnsi="Poppins" w:cs="Poppins"/>
          <w:iCs/>
          <w:noProof/>
        </w:rPr>
        <w:t>en</w:t>
      </w:r>
      <w:r w:rsidRPr="0014107F">
        <w:rPr>
          <w:rFonts w:ascii="Poppins" w:hAnsi="Poppins" w:cs="Poppins"/>
          <w:iCs/>
          <w:noProof/>
        </w:rPr>
        <w:t xml:space="preserve">sure they are not </w:t>
      </w:r>
      <w:commentRangeStart w:id="9"/>
      <w:r w:rsidRPr="0014107F">
        <w:rPr>
          <w:rFonts w:ascii="Poppins" w:hAnsi="Poppins" w:cs="Poppins"/>
          <w:iCs/>
          <w:noProof/>
        </w:rPr>
        <w:t>disincentivised from other obligations</w:t>
      </w:r>
      <w:commentRangeEnd w:id="9"/>
      <w:r w:rsidR="00283ABD">
        <w:rPr>
          <w:rStyle w:val="CommentReference"/>
        </w:rPr>
        <w:commentReference w:id="9"/>
      </w:r>
      <w:r w:rsidRPr="0014107F">
        <w:rPr>
          <w:rFonts w:ascii="Poppins" w:hAnsi="Poppins" w:cs="Poppins"/>
          <w:iCs/>
          <w:noProof/>
        </w:rPr>
        <w:t>, in the event of a shortfall in active power. It will also benefit consumers by allowing the use of DCRP.</w:t>
      </w:r>
    </w:p>
    <w:p w14:paraId="6396A36E" w14:textId="77777777" w:rsidR="00ED1B30" w:rsidRDefault="00ED1B30" w:rsidP="00FC3055">
      <w:pPr>
        <w:spacing w:after="0"/>
        <w:rPr>
          <w:rFonts w:ascii="Poppins" w:hAnsi="Poppins" w:cs="Poppins"/>
          <w:b/>
          <w:bCs/>
          <w:color w:val="3F0731"/>
        </w:rPr>
      </w:pPr>
    </w:p>
    <w:p w14:paraId="119D7E6B"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Interactions</w:t>
      </w:r>
    </w:p>
    <w:p w14:paraId="6967AAC1" w14:textId="1330D23A" w:rsidR="00C27B14" w:rsidRPr="00C93BB2" w:rsidRDefault="00C27B14" w:rsidP="00C27B14">
      <w:pPr>
        <w:tabs>
          <w:tab w:val="left" w:pos="2820"/>
        </w:tabs>
        <w:rPr>
          <w:rFonts w:ascii="Poppins" w:hAnsi="Poppins" w:cs="Poppins"/>
          <w:szCs w:val="20"/>
        </w:rPr>
      </w:pPr>
      <w:bookmarkStart w:id="10" w:name="_Hlk192513211"/>
      <w:r>
        <w:rPr>
          <w:rFonts w:ascii="Poppins" w:hAnsi="Poppins" w:cs="Poppins"/>
          <w:szCs w:val="20"/>
        </w:rPr>
        <w:t>As this modification makes changes to OC6, a Distribution Code Modification will also be required. There is also an impact on</w:t>
      </w:r>
      <w:r w:rsidRPr="00C93BB2">
        <w:rPr>
          <w:rFonts w:ascii="Poppins" w:hAnsi="Poppins" w:cs="Poppins"/>
          <w:szCs w:val="20"/>
        </w:rPr>
        <w:t xml:space="preserve"> the </w:t>
      </w:r>
      <w:r w:rsidR="000748C8">
        <w:rPr>
          <w:rFonts w:ascii="Poppins" w:hAnsi="Poppins" w:cs="Poppins"/>
          <w:szCs w:val="20"/>
        </w:rPr>
        <w:t>Regulated Sections of the Grid Code</w:t>
      </w:r>
      <w:r w:rsidRPr="00C93BB2">
        <w:rPr>
          <w:rFonts w:ascii="Poppins" w:hAnsi="Poppins" w:cs="Poppins"/>
          <w:szCs w:val="20"/>
        </w:rPr>
        <w:t xml:space="preserve"> (due to changes to OC6.5).</w:t>
      </w:r>
    </w:p>
    <w:p w14:paraId="1D41E5CC" w14:textId="77777777" w:rsidR="00C27B14" w:rsidRPr="00C92FB9" w:rsidRDefault="00C27B14" w:rsidP="00FC3055">
      <w:pPr>
        <w:spacing w:after="0" w:line="256" w:lineRule="auto"/>
        <w:rPr>
          <w:rFonts w:ascii="Poppins" w:hAnsi="Poppins" w:cs="Poppins"/>
          <w:i/>
          <w:noProof/>
          <w:color w:val="7030A0"/>
        </w:rPr>
      </w:pPr>
    </w:p>
    <w:bookmarkEnd w:id="10"/>
    <w:p w14:paraId="573FA98F" w14:textId="77777777" w:rsidR="00CA0621" w:rsidRPr="00DE2E99" w:rsidRDefault="00CA0621" w:rsidP="00FC3055">
      <w:pPr>
        <w:spacing w:after="0"/>
        <w:rPr>
          <w:rFonts w:ascii="Poppins" w:hAnsi="Poppins" w:cs="Poppins"/>
        </w:rPr>
      </w:pPr>
    </w:p>
    <w:p w14:paraId="28DA85AA" w14:textId="77777777" w:rsidR="00CA0621" w:rsidRPr="00DE2E99" w:rsidRDefault="00CA0621" w:rsidP="00CA0621">
      <w:pPr>
        <w:rPr>
          <w:rFonts w:ascii="Poppins" w:eastAsiaTheme="majorEastAsia" w:hAnsi="Poppins" w:cs="Poppins"/>
          <w:b/>
          <w:color w:val="FFFFFF" w:themeColor="background1"/>
          <w:sz w:val="28"/>
          <w:szCs w:val="32"/>
        </w:rPr>
      </w:pPr>
      <w:r w:rsidRPr="00DE2E99">
        <w:rPr>
          <w:rFonts w:ascii="Poppins" w:hAnsi="Poppins" w:cs="Poppins"/>
        </w:rPr>
        <w:br w:type="page"/>
      </w:r>
    </w:p>
    <w:p w14:paraId="62468919" w14:textId="77777777" w:rsidR="00CA0621" w:rsidRPr="00DE2E99" w:rsidRDefault="00CA0621" w:rsidP="00CA0621">
      <w:pPr>
        <w:pStyle w:val="CA2"/>
        <w:pBdr>
          <w:bottom w:val="single" w:sz="4" w:space="1" w:color="auto"/>
        </w:pBdr>
        <w:shd w:val="clear" w:color="auto" w:fill="3F0731"/>
        <w:rPr>
          <w:rFonts w:ascii="Poppins" w:hAnsi="Poppins" w:cs="Poppins"/>
        </w:rPr>
      </w:pPr>
      <w:bookmarkStart w:id="11" w:name="_Toc187415703"/>
      <w:r w:rsidRPr="00DE2E99">
        <w:rPr>
          <w:rFonts w:ascii="Poppins" w:hAnsi="Poppins" w:cs="Poppins"/>
        </w:rPr>
        <w:t>What is the issue?</w:t>
      </w:r>
      <w:bookmarkEnd w:id="6"/>
      <w:bookmarkEnd w:id="11"/>
    </w:p>
    <w:p w14:paraId="227294FE" w14:textId="7B4D12EE" w:rsidR="00C65AD1" w:rsidRPr="009539E6" w:rsidRDefault="00C65AD1" w:rsidP="00C65AD1">
      <w:pPr>
        <w:tabs>
          <w:tab w:val="left" w:pos="2820"/>
        </w:tabs>
        <w:rPr>
          <w:rFonts w:ascii="Poppins" w:hAnsi="Poppins" w:cs="Poppins"/>
          <w:szCs w:val="20"/>
        </w:rPr>
      </w:pPr>
      <w:bookmarkStart w:id="12" w:name="_Why_change?"/>
      <w:bookmarkStart w:id="13" w:name="_Toc187415704"/>
      <w:bookmarkStart w:id="14" w:name="_Toc58482272"/>
      <w:bookmarkEnd w:id="12"/>
      <w:r w:rsidRPr="009539E6">
        <w:rPr>
          <w:rFonts w:ascii="Poppins" w:hAnsi="Poppins" w:cs="Poppins"/>
          <w:szCs w:val="20"/>
        </w:rPr>
        <w:t xml:space="preserve">Operating Code 6 (OC6) contains the tools which enables NESO and Electricity Distribution Companies to reduce </w:t>
      </w:r>
      <w:r w:rsidR="009F7B74">
        <w:rPr>
          <w:rFonts w:ascii="Poppins" w:hAnsi="Poppins" w:cs="Poppins"/>
          <w:szCs w:val="20"/>
        </w:rPr>
        <w:t>d</w:t>
      </w:r>
      <w:r w:rsidRPr="009539E6">
        <w:rPr>
          <w:rFonts w:ascii="Poppins" w:hAnsi="Poppins" w:cs="Poppins"/>
          <w:szCs w:val="20"/>
        </w:rPr>
        <w:t xml:space="preserve">emand on the National Electricity Transmission System to either avoid or relieve operating problems. </w:t>
      </w:r>
      <w:r w:rsidR="006518E0">
        <w:rPr>
          <w:rFonts w:ascii="Poppins" w:hAnsi="Poppins" w:cs="Poppins"/>
          <w:szCs w:val="20"/>
        </w:rPr>
        <w:t>T</w:t>
      </w:r>
      <w:r w:rsidR="00C0096E">
        <w:rPr>
          <w:rFonts w:ascii="Poppins" w:hAnsi="Poppins" w:cs="Poppins"/>
          <w:szCs w:val="20"/>
        </w:rPr>
        <w:t>he tools are</w:t>
      </w:r>
      <w:r w:rsidRPr="009539E6">
        <w:rPr>
          <w:rFonts w:ascii="Poppins" w:hAnsi="Poppins" w:cs="Poppins"/>
          <w:szCs w:val="20"/>
        </w:rPr>
        <w:t xml:space="preserve"> designed to be used at no or short notice. </w:t>
      </w:r>
    </w:p>
    <w:p w14:paraId="20CA96BD" w14:textId="1C175B6F" w:rsidR="00C65AD1" w:rsidRPr="009539E6" w:rsidRDefault="00C65AD1" w:rsidP="00C65AD1">
      <w:pPr>
        <w:tabs>
          <w:tab w:val="left" w:pos="2820"/>
        </w:tabs>
        <w:rPr>
          <w:rFonts w:ascii="Poppins" w:hAnsi="Poppins" w:cs="Poppins"/>
          <w:szCs w:val="20"/>
        </w:rPr>
      </w:pPr>
      <w:r w:rsidRPr="009539E6">
        <w:rPr>
          <w:rFonts w:ascii="Poppins" w:hAnsi="Poppins" w:cs="Poppins"/>
          <w:szCs w:val="20"/>
        </w:rPr>
        <w:t>In 2022, due to the possibility of tighter winter margins and additional risks (e.g. geopolitical events), the Demand Control Rotation Protocol (DCRP)</w:t>
      </w:r>
      <w:r w:rsidRPr="009539E6">
        <w:rPr>
          <w:rStyle w:val="FootnoteReference"/>
          <w:rFonts w:ascii="Poppins" w:hAnsi="Poppins" w:cs="Poppins"/>
          <w:szCs w:val="20"/>
        </w:rPr>
        <w:footnoteReference w:id="3"/>
      </w:r>
      <w:r w:rsidRPr="009539E6">
        <w:rPr>
          <w:rFonts w:ascii="Poppins" w:hAnsi="Poppins" w:cs="Poppins"/>
          <w:szCs w:val="20"/>
        </w:rPr>
        <w:t xml:space="preserve"> was created. It was formalised in 2024 in collaboration with, and with endorsement from industry, through the Electricity Task Group (ETG). </w:t>
      </w:r>
      <w:r w:rsidR="00C0096E">
        <w:rPr>
          <w:rFonts w:ascii="Poppins" w:hAnsi="Poppins" w:cs="Poppins"/>
          <w:szCs w:val="20"/>
        </w:rPr>
        <w:t xml:space="preserve">The </w:t>
      </w:r>
      <w:r w:rsidRPr="009539E6">
        <w:rPr>
          <w:rFonts w:ascii="Poppins" w:hAnsi="Poppins" w:cs="Poppins"/>
          <w:szCs w:val="20"/>
        </w:rPr>
        <w:t xml:space="preserve">DCRP is a tool that can be used during short periods, e.g. evening peak, where there is a shortage of supply that requires </w:t>
      </w:r>
      <w:r w:rsidR="00C0096E">
        <w:rPr>
          <w:rFonts w:ascii="Poppins" w:hAnsi="Poppins" w:cs="Poppins"/>
          <w:szCs w:val="20"/>
        </w:rPr>
        <w:t>d</w:t>
      </w:r>
      <w:r w:rsidRPr="009539E6">
        <w:rPr>
          <w:rFonts w:ascii="Poppins" w:hAnsi="Poppins" w:cs="Poppins"/>
          <w:szCs w:val="20"/>
        </w:rPr>
        <w:t xml:space="preserve">emand to be managed. The current protocol has been created in line with current OC6 obligations. However, OC6 restricts how </w:t>
      </w:r>
      <w:r w:rsidR="00C0096E">
        <w:rPr>
          <w:rFonts w:ascii="Poppins" w:hAnsi="Poppins" w:cs="Poppins"/>
          <w:szCs w:val="20"/>
        </w:rPr>
        <w:t xml:space="preserve">the </w:t>
      </w:r>
      <w:r w:rsidRPr="009539E6">
        <w:rPr>
          <w:rFonts w:ascii="Poppins" w:hAnsi="Poppins" w:cs="Poppins"/>
          <w:szCs w:val="20"/>
        </w:rPr>
        <w:t xml:space="preserve">DCRP can be used and does not protect Distribution Network Operators when </w:t>
      </w:r>
      <w:r w:rsidR="00C0096E">
        <w:rPr>
          <w:rFonts w:ascii="Poppins" w:hAnsi="Poppins" w:cs="Poppins"/>
          <w:szCs w:val="20"/>
        </w:rPr>
        <w:t xml:space="preserve">the </w:t>
      </w:r>
      <w:r w:rsidRPr="009539E6">
        <w:rPr>
          <w:rFonts w:ascii="Poppins" w:hAnsi="Poppins" w:cs="Poppins"/>
          <w:szCs w:val="20"/>
        </w:rPr>
        <w:t xml:space="preserve">DCRP is enacted, e.g. reprieve from other incentivised obligations. </w:t>
      </w:r>
    </w:p>
    <w:p w14:paraId="1705888F" w14:textId="471B6CE4" w:rsidR="00C65AD1" w:rsidRDefault="00C0096E" w:rsidP="00C65AD1">
      <w:pPr>
        <w:tabs>
          <w:tab w:val="left" w:pos="2820"/>
        </w:tabs>
        <w:rPr>
          <w:rFonts w:ascii="Poppins" w:hAnsi="Poppins" w:cs="Poppins"/>
          <w:szCs w:val="20"/>
        </w:rPr>
      </w:pPr>
      <w:r>
        <w:rPr>
          <w:rFonts w:ascii="Poppins" w:hAnsi="Poppins" w:cs="Poppins"/>
          <w:szCs w:val="20"/>
        </w:rPr>
        <w:t xml:space="preserve">The </w:t>
      </w:r>
      <w:r w:rsidR="00C65AD1" w:rsidRPr="009539E6">
        <w:rPr>
          <w:rFonts w:ascii="Poppins" w:hAnsi="Poppins" w:cs="Poppins"/>
          <w:szCs w:val="20"/>
        </w:rPr>
        <w:t xml:space="preserve">DCRP can be used more flexibly, </w:t>
      </w:r>
      <w:r>
        <w:rPr>
          <w:rFonts w:ascii="Poppins" w:hAnsi="Poppins" w:cs="Poppins"/>
          <w:szCs w:val="20"/>
        </w:rPr>
        <w:t xml:space="preserve">be </w:t>
      </w:r>
      <w:r w:rsidR="00C65AD1" w:rsidRPr="009539E6">
        <w:rPr>
          <w:rFonts w:ascii="Poppins" w:hAnsi="Poppins" w:cs="Poppins"/>
          <w:szCs w:val="20"/>
        </w:rPr>
        <w:t xml:space="preserve">initiated quicker and for a shorter duration than the </w:t>
      </w:r>
      <w:r w:rsidR="00885B94">
        <w:rPr>
          <w:rFonts w:ascii="Poppins" w:hAnsi="Poppins" w:cs="Poppins"/>
          <w:szCs w:val="20"/>
        </w:rPr>
        <w:t xml:space="preserve">current version of the </w:t>
      </w:r>
      <w:r w:rsidR="00C65AD1" w:rsidRPr="009539E6">
        <w:rPr>
          <w:rFonts w:ascii="Poppins" w:hAnsi="Poppins" w:cs="Poppins"/>
          <w:szCs w:val="20"/>
        </w:rPr>
        <w:t>Electricity Supply Emergency Code (ESEC), reducing the impact on individual consumers</w:t>
      </w:r>
      <w:r>
        <w:rPr>
          <w:rFonts w:ascii="Poppins" w:hAnsi="Poppins" w:cs="Poppins"/>
          <w:szCs w:val="20"/>
        </w:rPr>
        <w:t xml:space="preserve"> compared with the other tools set out on OC6</w:t>
      </w:r>
      <w:r w:rsidR="00C65AD1" w:rsidRPr="009539E6">
        <w:rPr>
          <w:rFonts w:ascii="Poppins" w:hAnsi="Poppins" w:cs="Poppins"/>
          <w:szCs w:val="20"/>
        </w:rPr>
        <w:t xml:space="preserve">. This will reduce unnecessary risks to GB consumers, especially during winter months.  </w:t>
      </w:r>
    </w:p>
    <w:p w14:paraId="766CC9EF" w14:textId="5025B78B" w:rsidR="003416D0" w:rsidRPr="009539E6" w:rsidRDefault="003416D0" w:rsidP="00C65AD1">
      <w:pPr>
        <w:tabs>
          <w:tab w:val="left" w:pos="2820"/>
        </w:tabs>
        <w:rPr>
          <w:rFonts w:ascii="Poppins" w:hAnsi="Poppins" w:cs="Poppins"/>
          <w:szCs w:val="20"/>
        </w:rPr>
      </w:pPr>
      <w:r>
        <w:rPr>
          <w:rFonts w:ascii="Poppins" w:hAnsi="Poppins" w:cs="Poppins"/>
          <w:szCs w:val="20"/>
        </w:rPr>
        <w:t>A draft of the DCRP summary can be found in Annex 04.</w:t>
      </w:r>
    </w:p>
    <w:p w14:paraId="5B05F021" w14:textId="77777777" w:rsidR="00CA0621" w:rsidRPr="00DE2E99" w:rsidRDefault="00CA0621" w:rsidP="00CA0621">
      <w:pPr>
        <w:pStyle w:val="Heading2"/>
        <w:rPr>
          <w:rFonts w:ascii="Poppins" w:hAnsi="Poppins" w:cs="Poppins"/>
          <w:color w:val="3F0731"/>
        </w:rPr>
      </w:pPr>
      <w:r w:rsidRPr="00DE2E99">
        <w:rPr>
          <w:rFonts w:ascii="Poppins" w:hAnsi="Poppins" w:cs="Poppins"/>
          <w:color w:val="3F0731"/>
        </w:rPr>
        <w:t>Why change?</w:t>
      </w:r>
      <w:bookmarkEnd w:id="13"/>
    </w:p>
    <w:p w14:paraId="285ABC04" w14:textId="3E7CFE65" w:rsidR="00C65AD1" w:rsidRPr="009539E6" w:rsidRDefault="00C65AD1" w:rsidP="00C65AD1">
      <w:pPr>
        <w:tabs>
          <w:tab w:val="left" w:pos="2820"/>
        </w:tabs>
        <w:rPr>
          <w:rFonts w:ascii="Times New Roman" w:hAnsi="Times New Roman" w:cs="Times New Roman"/>
          <w:szCs w:val="20"/>
          <w:highlight w:val="yellow"/>
        </w:rPr>
      </w:pPr>
      <w:bookmarkStart w:id="15" w:name="_Toc58837632"/>
      <w:bookmarkStart w:id="16" w:name="_Toc187415705"/>
      <w:r w:rsidRPr="009539E6">
        <w:rPr>
          <w:rFonts w:ascii="Poppins" w:hAnsi="Poppins" w:cs="Poppins"/>
          <w:szCs w:val="20"/>
        </w:rPr>
        <w:t>To enable NESO, during a</w:t>
      </w:r>
      <w:r w:rsidR="00DC4A57">
        <w:rPr>
          <w:rFonts w:ascii="Poppins" w:hAnsi="Poppins" w:cs="Poppins"/>
          <w:szCs w:val="20"/>
        </w:rPr>
        <w:t>n electricity</w:t>
      </w:r>
      <w:r w:rsidRPr="009539E6">
        <w:rPr>
          <w:rFonts w:ascii="Poppins" w:hAnsi="Poppins" w:cs="Poppins"/>
          <w:szCs w:val="20"/>
        </w:rPr>
        <w:t xml:space="preserve"> supply shortfall, to efficiently instruct the N</w:t>
      </w:r>
      <w:r w:rsidR="006518E0">
        <w:rPr>
          <w:rFonts w:ascii="Poppins" w:hAnsi="Poppins" w:cs="Poppins"/>
          <w:szCs w:val="20"/>
        </w:rPr>
        <w:t xml:space="preserve">etwork </w:t>
      </w:r>
      <w:r w:rsidRPr="009539E6">
        <w:rPr>
          <w:rFonts w:ascii="Poppins" w:hAnsi="Poppins" w:cs="Poppins"/>
          <w:szCs w:val="20"/>
        </w:rPr>
        <w:t>O</w:t>
      </w:r>
      <w:r w:rsidR="006518E0">
        <w:rPr>
          <w:rFonts w:ascii="Poppins" w:hAnsi="Poppins" w:cs="Poppins"/>
          <w:szCs w:val="20"/>
        </w:rPr>
        <w:t>perator</w:t>
      </w:r>
      <w:r w:rsidRPr="009539E6">
        <w:rPr>
          <w:rFonts w:ascii="Poppins" w:hAnsi="Poppins" w:cs="Poppins"/>
          <w:szCs w:val="20"/>
        </w:rPr>
        <w:t xml:space="preserve">s to utilise </w:t>
      </w:r>
      <w:r w:rsidR="00C0096E">
        <w:rPr>
          <w:rFonts w:ascii="Poppins" w:hAnsi="Poppins" w:cs="Poppins"/>
          <w:szCs w:val="20"/>
        </w:rPr>
        <w:t xml:space="preserve">the </w:t>
      </w:r>
      <w:r w:rsidRPr="009539E6">
        <w:rPr>
          <w:rFonts w:ascii="Poppins" w:hAnsi="Poppins" w:cs="Poppins"/>
          <w:szCs w:val="20"/>
        </w:rPr>
        <w:t xml:space="preserve">DCRP, whilst ensuring </w:t>
      </w:r>
      <w:r w:rsidR="006518E0">
        <w:rPr>
          <w:rFonts w:ascii="Poppins" w:hAnsi="Poppins" w:cs="Poppins"/>
          <w:szCs w:val="20"/>
        </w:rPr>
        <w:t>they</w:t>
      </w:r>
      <w:r w:rsidR="006518E0" w:rsidRPr="009539E6">
        <w:rPr>
          <w:rFonts w:ascii="Poppins" w:hAnsi="Poppins" w:cs="Poppins"/>
          <w:szCs w:val="20"/>
        </w:rPr>
        <w:t xml:space="preserve"> </w:t>
      </w:r>
      <w:r w:rsidRPr="009539E6">
        <w:rPr>
          <w:rFonts w:ascii="Poppins" w:hAnsi="Poppins" w:cs="Poppins"/>
          <w:szCs w:val="20"/>
        </w:rPr>
        <w:t xml:space="preserve">are not disincentivised. </w:t>
      </w:r>
    </w:p>
    <w:p w14:paraId="7F457E2F" w14:textId="77777777" w:rsidR="00CA0621" w:rsidRPr="00DE2E99" w:rsidRDefault="00CA0621" w:rsidP="00CA0621">
      <w:pPr>
        <w:pStyle w:val="CA3"/>
        <w:shd w:val="clear" w:color="auto" w:fill="3F0731"/>
        <w:rPr>
          <w:rFonts w:ascii="Poppins" w:hAnsi="Poppins" w:cs="Poppins"/>
        </w:rPr>
      </w:pPr>
      <w:r w:rsidRPr="00DE2E99">
        <w:rPr>
          <w:rFonts w:ascii="Poppins" w:hAnsi="Poppins" w:cs="Poppins"/>
        </w:rPr>
        <w:t>What is the solution?</w:t>
      </w:r>
      <w:bookmarkEnd w:id="14"/>
      <w:bookmarkEnd w:id="15"/>
      <w:bookmarkEnd w:id="16"/>
    </w:p>
    <w:p w14:paraId="2806C7FD" w14:textId="77777777" w:rsidR="00CA0621" w:rsidRPr="00DE2E99" w:rsidRDefault="00CA0621" w:rsidP="00CA0621">
      <w:pPr>
        <w:pStyle w:val="Heading2"/>
        <w:rPr>
          <w:rFonts w:ascii="Poppins" w:hAnsi="Poppins" w:cs="Poppins"/>
        </w:rPr>
      </w:pPr>
      <w:bookmarkStart w:id="17" w:name="_Toc187415706"/>
      <w:r w:rsidRPr="52AF9C56">
        <w:rPr>
          <w:rFonts w:ascii="Poppins" w:hAnsi="Poppins" w:cs="Poppins"/>
        </w:rPr>
        <w:t>Proposer’s solution</w:t>
      </w:r>
      <w:bookmarkEnd w:id="17"/>
    </w:p>
    <w:p w14:paraId="765AD710" w14:textId="7D9B3752" w:rsidR="00FC491D" w:rsidRDefault="3FF6DF42">
      <w:pPr>
        <w:tabs>
          <w:tab w:val="left" w:pos="2820"/>
        </w:tabs>
        <w:rPr>
          <w:rFonts w:ascii="Poppins" w:hAnsi="Poppins" w:cs="Poppins"/>
        </w:rPr>
      </w:pPr>
      <w:r w:rsidRPr="52AF9C56">
        <w:rPr>
          <w:rFonts w:ascii="Poppins" w:hAnsi="Poppins" w:cs="Poppins"/>
        </w:rPr>
        <w:t xml:space="preserve">A new section </w:t>
      </w:r>
      <w:r w:rsidR="00537BF6">
        <w:rPr>
          <w:rFonts w:ascii="Poppins" w:hAnsi="Poppins" w:cs="Poppins"/>
        </w:rPr>
        <w:t>will be</w:t>
      </w:r>
      <w:r w:rsidRPr="52AF9C56">
        <w:rPr>
          <w:rFonts w:ascii="Poppins" w:hAnsi="Poppins" w:cs="Poppins"/>
        </w:rPr>
        <w:t xml:space="preserve"> created within OC6 (OC6.9) that will recognise </w:t>
      </w:r>
      <w:r w:rsidR="00C0096E">
        <w:rPr>
          <w:rFonts w:ascii="Poppins" w:hAnsi="Poppins" w:cs="Poppins"/>
        </w:rPr>
        <w:t xml:space="preserve">the </w:t>
      </w:r>
      <w:r w:rsidRPr="52AF9C56">
        <w:rPr>
          <w:rFonts w:ascii="Poppins" w:hAnsi="Poppins" w:cs="Poppins"/>
        </w:rPr>
        <w:t xml:space="preserve">DCRP as a tool that can be used to manage </w:t>
      </w:r>
      <w:r w:rsidR="00537BF6">
        <w:rPr>
          <w:rFonts w:ascii="Poppins" w:hAnsi="Poppins" w:cs="Poppins"/>
        </w:rPr>
        <w:t xml:space="preserve">electricity </w:t>
      </w:r>
      <w:r w:rsidR="006518E0">
        <w:rPr>
          <w:rFonts w:ascii="Poppins" w:hAnsi="Poppins" w:cs="Poppins"/>
        </w:rPr>
        <w:t>supply shortfalls</w:t>
      </w:r>
      <w:r w:rsidRPr="52AF9C56">
        <w:rPr>
          <w:rFonts w:ascii="Poppins" w:hAnsi="Poppins" w:cs="Poppins"/>
        </w:rPr>
        <w:t xml:space="preserve">. </w:t>
      </w:r>
      <w:r w:rsidR="1F220105" w:rsidRPr="52AF9C56">
        <w:rPr>
          <w:rFonts w:ascii="Poppins" w:hAnsi="Poppins" w:cs="Poppins"/>
        </w:rPr>
        <w:t>OC6.9 desc</w:t>
      </w:r>
      <w:r w:rsidR="7DEAFAE1" w:rsidRPr="52AF9C56">
        <w:rPr>
          <w:rFonts w:ascii="Poppins" w:hAnsi="Poppins" w:cs="Poppins"/>
        </w:rPr>
        <w:t xml:space="preserve">ribes how </w:t>
      </w:r>
      <w:r w:rsidR="1F220105" w:rsidRPr="52AF9C56">
        <w:rPr>
          <w:rFonts w:ascii="Poppins" w:hAnsi="Poppins" w:cs="Poppins"/>
        </w:rPr>
        <w:t xml:space="preserve">NESO </w:t>
      </w:r>
      <w:r w:rsidR="2C491D01" w:rsidRPr="52AF9C56">
        <w:rPr>
          <w:rFonts w:ascii="Poppins" w:hAnsi="Poppins" w:cs="Poppins"/>
        </w:rPr>
        <w:t xml:space="preserve">will </w:t>
      </w:r>
      <w:r w:rsidR="1F220105" w:rsidRPr="52AF9C56">
        <w:rPr>
          <w:rFonts w:ascii="Poppins" w:hAnsi="Poppins" w:cs="Poppins"/>
        </w:rPr>
        <w:t>issue instructions to Network Operators</w:t>
      </w:r>
      <w:r w:rsidR="6510E1A2" w:rsidRPr="52AF9C56">
        <w:rPr>
          <w:rFonts w:ascii="Poppins" w:hAnsi="Poppins" w:cs="Poppins"/>
        </w:rPr>
        <w:t xml:space="preserve"> on how to </w:t>
      </w:r>
      <w:r w:rsidR="00C0096E">
        <w:rPr>
          <w:rFonts w:ascii="Poppins" w:hAnsi="Poppins" w:cs="Poppins"/>
        </w:rPr>
        <w:t>reduce the d</w:t>
      </w:r>
      <w:r w:rsidR="6510E1A2" w:rsidRPr="52AF9C56">
        <w:rPr>
          <w:rFonts w:ascii="Poppins" w:hAnsi="Poppins" w:cs="Poppins"/>
        </w:rPr>
        <w:t xml:space="preserve">emand </w:t>
      </w:r>
      <w:r w:rsidR="00C0096E">
        <w:rPr>
          <w:rFonts w:ascii="Poppins" w:hAnsi="Poppins" w:cs="Poppins"/>
        </w:rPr>
        <w:t xml:space="preserve">that their network imposes on the National Electricity Transmission System </w:t>
      </w:r>
      <w:r w:rsidR="6510E1A2" w:rsidRPr="52AF9C56">
        <w:rPr>
          <w:rFonts w:ascii="Poppins" w:hAnsi="Poppins" w:cs="Poppins"/>
        </w:rPr>
        <w:t>which will</w:t>
      </w:r>
      <w:r w:rsidR="019CCA99" w:rsidRPr="52AF9C56">
        <w:rPr>
          <w:rFonts w:ascii="Poppins" w:hAnsi="Poppins" w:cs="Poppins"/>
        </w:rPr>
        <w:t xml:space="preserve"> help manage shortfalls in electricity supply</w:t>
      </w:r>
      <w:r w:rsidR="27ABF0BF" w:rsidRPr="52AF9C56">
        <w:rPr>
          <w:rFonts w:ascii="Poppins" w:hAnsi="Poppins" w:cs="Poppins"/>
        </w:rPr>
        <w:t xml:space="preserve">. This includes how the process will be </w:t>
      </w:r>
      <w:r w:rsidR="0E8A008E" w:rsidRPr="52AF9C56">
        <w:rPr>
          <w:rFonts w:ascii="Poppins" w:hAnsi="Poppins" w:cs="Poppins"/>
        </w:rPr>
        <w:t>initiated</w:t>
      </w:r>
      <w:r w:rsidR="00C0096E">
        <w:rPr>
          <w:rFonts w:ascii="Poppins" w:hAnsi="Poppins" w:cs="Poppins"/>
        </w:rPr>
        <w:t>,</w:t>
      </w:r>
      <w:r w:rsidR="27ABF0BF" w:rsidRPr="52AF9C56">
        <w:rPr>
          <w:rFonts w:ascii="Poppins" w:hAnsi="Poppins" w:cs="Poppins"/>
        </w:rPr>
        <w:t xml:space="preserve"> what </w:t>
      </w:r>
      <w:r w:rsidR="00C0096E">
        <w:rPr>
          <w:rFonts w:ascii="Poppins" w:hAnsi="Poppins" w:cs="Poppins"/>
        </w:rPr>
        <w:t xml:space="preserve">demand </w:t>
      </w:r>
      <w:r w:rsidR="035346AC" w:rsidRPr="52AF9C56">
        <w:rPr>
          <w:rFonts w:ascii="Poppins" w:hAnsi="Poppins" w:cs="Poppins"/>
        </w:rPr>
        <w:t>Network</w:t>
      </w:r>
      <w:r w:rsidR="27ABF0BF" w:rsidRPr="52AF9C56">
        <w:rPr>
          <w:rFonts w:ascii="Poppins" w:hAnsi="Poppins" w:cs="Poppins"/>
        </w:rPr>
        <w:t xml:space="preserve"> Operators will be required to d</w:t>
      </w:r>
      <w:r w:rsidR="00C0096E">
        <w:rPr>
          <w:rFonts w:ascii="Poppins" w:hAnsi="Poppins" w:cs="Poppins"/>
        </w:rPr>
        <w:t>e-energise,</w:t>
      </w:r>
      <w:r w:rsidR="27ABF0BF" w:rsidRPr="52AF9C56">
        <w:rPr>
          <w:rFonts w:ascii="Poppins" w:hAnsi="Poppins" w:cs="Poppins"/>
        </w:rPr>
        <w:t xml:space="preserve"> and instructions t</w:t>
      </w:r>
      <w:r w:rsidR="0FC73AB5" w:rsidRPr="52AF9C56">
        <w:rPr>
          <w:rFonts w:ascii="Poppins" w:hAnsi="Poppins" w:cs="Poppins"/>
        </w:rPr>
        <w:t xml:space="preserve">o stop using </w:t>
      </w:r>
      <w:r w:rsidR="00C0096E">
        <w:rPr>
          <w:rFonts w:ascii="Poppins" w:hAnsi="Poppins" w:cs="Poppins"/>
        </w:rPr>
        <w:t xml:space="preserve">the </w:t>
      </w:r>
      <w:r w:rsidR="0FC73AB5" w:rsidRPr="52AF9C56">
        <w:rPr>
          <w:rFonts w:ascii="Poppins" w:hAnsi="Poppins" w:cs="Poppins"/>
        </w:rPr>
        <w:t>DCRP.</w:t>
      </w:r>
      <w:bookmarkStart w:id="18" w:name="_Toc187415707"/>
    </w:p>
    <w:p w14:paraId="24894D34" w14:textId="7D48B18F" w:rsidR="00F76CFA" w:rsidRDefault="45E9B461" w:rsidP="00FC491D">
      <w:pPr>
        <w:tabs>
          <w:tab w:val="left" w:pos="2820"/>
        </w:tabs>
        <w:rPr>
          <w:rFonts w:ascii="Poppins" w:hAnsi="Poppins" w:cs="Poppins"/>
        </w:rPr>
      </w:pPr>
      <w:r w:rsidRPr="52AF9C56">
        <w:rPr>
          <w:rFonts w:ascii="Poppins" w:hAnsi="Poppins" w:cs="Poppins"/>
        </w:rPr>
        <w:t xml:space="preserve">Introducing OC6.9 </w:t>
      </w:r>
      <w:r w:rsidR="000C570C">
        <w:rPr>
          <w:rFonts w:ascii="Poppins" w:hAnsi="Poppins" w:cs="Poppins"/>
        </w:rPr>
        <w:t>will mean</w:t>
      </w:r>
      <w:r w:rsidRPr="52AF9C56">
        <w:rPr>
          <w:rFonts w:ascii="Poppins" w:hAnsi="Poppins" w:cs="Poppins"/>
        </w:rPr>
        <w:t xml:space="preserve"> that other areas of OC6</w:t>
      </w:r>
      <w:r w:rsidR="1206627D" w:rsidRPr="52AF9C56">
        <w:rPr>
          <w:rFonts w:ascii="Poppins" w:hAnsi="Poppins" w:cs="Poppins"/>
        </w:rPr>
        <w:t xml:space="preserve"> and OC7</w:t>
      </w:r>
      <w:r w:rsidRPr="52AF9C56">
        <w:rPr>
          <w:rFonts w:ascii="Poppins" w:hAnsi="Poppins" w:cs="Poppins"/>
        </w:rPr>
        <w:t xml:space="preserve"> need to be changed due to the new terminology </w:t>
      </w:r>
      <w:r w:rsidR="000C570C">
        <w:rPr>
          <w:rFonts w:ascii="Poppins" w:hAnsi="Poppins" w:cs="Poppins"/>
        </w:rPr>
        <w:t xml:space="preserve">being </w:t>
      </w:r>
      <w:r w:rsidRPr="52AF9C56">
        <w:rPr>
          <w:rFonts w:ascii="Poppins" w:hAnsi="Poppins" w:cs="Poppins"/>
        </w:rPr>
        <w:t xml:space="preserve">introduced and processes requiring amendments. </w:t>
      </w:r>
      <w:r w:rsidR="00E50C5C">
        <w:rPr>
          <w:rFonts w:ascii="Poppins" w:hAnsi="Poppins" w:cs="Poppins"/>
        </w:rPr>
        <w:t xml:space="preserve">New terminology </w:t>
      </w:r>
      <w:r w:rsidR="000C570C">
        <w:rPr>
          <w:rFonts w:ascii="Poppins" w:hAnsi="Poppins" w:cs="Poppins"/>
        </w:rPr>
        <w:t>will be</w:t>
      </w:r>
      <w:r w:rsidR="00E50C5C">
        <w:rPr>
          <w:rFonts w:ascii="Poppins" w:hAnsi="Poppins" w:cs="Poppins"/>
        </w:rPr>
        <w:t xml:space="preserve"> added to the Glossary and Definitions.</w:t>
      </w:r>
    </w:p>
    <w:p w14:paraId="6890DE0C" w14:textId="77777777" w:rsidR="00CA0621" w:rsidRPr="00DE2E99" w:rsidRDefault="00CA0621" w:rsidP="00CA0621">
      <w:pPr>
        <w:pStyle w:val="CA3"/>
        <w:shd w:val="clear" w:color="auto" w:fill="3F0731"/>
        <w:rPr>
          <w:rFonts w:ascii="Poppins" w:hAnsi="Poppins" w:cs="Poppins"/>
        </w:rPr>
      </w:pPr>
      <w:r w:rsidRPr="00DE2E99">
        <w:rPr>
          <w:rFonts w:ascii="Poppins" w:hAnsi="Poppins" w:cs="Poppins"/>
        </w:rPr>
        <w:t>Workgroup considerations</w:t>
      </w:r>
      <w:bookmarkEnd w:id="18"/>
    </w:p>
    <w:p w14:paraId="4DDCB91C" w14:textId="1057E208" w:rsidR="00CA0621" w:rsidRPr="00DE2E99" w:rsidRDefault="00CA0621" w:rsidP="00CA0621">
      <w:pPr>
        <w:spacing w:line="240" w:lineRule="auto"/>
        <w:jc w:val="both"/>
        <w:rPr>
          <w:rFonts w:ascii="Poppins" w:hAnsi="Poppins" w:cs="Poppins"/>
        </w:rPr>
      </w:pPr>
      <w:r w:rsidRPr="00B43B2A">
        <w:rPr>
          <w:rFonts w:ascii="Poppins" w:hAnsi="Poppins" w:cs="Poppins"/>
        </w:rPr>
        <w:t xml:space="preserve">The Workgroup convened </w:t>
      </w:r>
      <w:r w:rsidR="00B506D7">
        <w:rPr>
          <w:rFonts w:ascii="Poppins" w:hAnsi="Poppins" w:cs="Poppins"/>
        </w:rPr>
        <w:t>5</w:t>
      </w:r>
      <w:r w:rsidR="00B506D7" w:rsidRPr="00B43B2A">
        <w:rPr>
          <w:rFonts w:ascii="Poppins" w:hAnsi="Poppins" w:cs="Poppins"/>
        </w:rPr>
        <w:t xml:space="preserve"> </w:t>
      </w:r>
      <w:r w:rsidRPr="00B43B2A">
        <w:rPr>
          <w:rFonts w:ascii="Poppins" w:hAnsi="Poppins" w:cs="Poppins"/>
        </w:rPr>
        <w:t>times to discuss the identified issue within the scope of the defect, develop potential solutions, and evaluate the proposal in relation to the Applicable Code Objectives.</w:t>
      </w:r>
    </w:p>
    <w:p w14:paraId="27B646B5" w14:textId="77777777" w:rsidR="00CA0621" w:rsidRPr="00DE2E99" w:rsidRDefault="00CA0621" w:rsidP="00CA0621">
      <w:pPr>
        <w:spacing w:line="240" w:lineRule="auto"/>
        <w:jc w:val="both"/>
        <w:rPr>
          <w:rFonts w:ascii="Poppins" w:hAnsi="Poppins" w:cs="Poppins"/>
          <w:b/>
          <w:color w:val="3F0731"/>
        </w:rPr>
      </w:pPr>
      <w:r w:rsidRPr="00DE2E99">
        <w:rPr>
          <w:rFonts w:ascii="Poppins" w:hAnsi="Poppins" w:cs="Poppins"/>
          <w:b/>
          <w:color w:val="3F0731"/>
        </w:rPr>
        <w:t>Consideration of the Proposer’s solution</w:t>
      </w:r>
    </w:p>
    <w:p w14:paraId="76B1CF30" w14:textId="03C90741" w:rsidR="00622D72" w:rsidRPr="00054A4B" w:rsidRDefault="00622D72" w:rsidP="00622D72">
      <w:pPr>
        <w:spacing w:after="0"/>
        <w:rPr>
          <w:rFonts w:ascii="Poppins" w:eastAsiaTheme="majorEastAsia" w:hAnsi="Poppins" w:cs="Poppins"/>
        </w:rPr>
      </w:pPr>
      <w:r w:rsidRPr="00054A4B">
        <w:rPr>
          <w:rFonts w:ascii="Poppins" w:eastAsiaTheme="majorEastAsia" w:hAnsi="Poppins" w:cs="Poppins"/>
        </w:rPr>
        <w:t xml:space="preserve">The Proposer </w:t>
      </w:r>
      <w:r w:rsidR="00214EE4" w:rsidRPr="00054A4B">
        <w:rPr>
          <w:rFonts w:ascii="Poppins" w:eastAsiaTheme="majorEastAsia" w:hAnsi="Poppins" w:cs="Poppins"/>
        </w:rPr>
        <w:t>explained the background and defect of the modification</w:t>
      </w:r>
      <w:r w:rsidR="007F6056" w:rsidRPr="00054A4B">
        <w:rPr>
          <w:rFonts w:ascii="Poppins" w:eastAsiaTheme="majorEastAsia" w:hAnsi="Poppins" w:cs="Poppins"/>
        </w:rPr>
        <w:t xml:space="preserve">, noting that the modification </w:t>
      </w:r>
      <w:r w:rsidRPr="00054A4B">
        <w:rPr>
          <w:rFonts w:ascii="Poppins" w:eastAsiaTheme="majorEastAsia" w:hAnsi="Poppins" w:cs="Poppins"/>
        </w:rPr>
        <w:t xml:space="preserve">will make changes to Operating Code 6 (OC6) of the Grid Code to allow for the Demand Control Rotation Protocol (DCRP) to be formally recognised as a tool to manage shortfalls in electricity supply, over an extended </w:t>
      </w:r>
      <w:proofErr w:type="gramStart"/>
      <w:r w:rsidRPr="00054A4B">
        <w:rPr>
          <w:rFonts w:ascii="Poppins" w:eastAsiaTheme="majorEastAsia" w:hAnsi="Poppins" w:cs="Poppins"/>
        </w:rPr>
        <w:t>period of time</w:t>
      </w:r>
      <w:proofErr w:type="gramEnd"/>
      <w:r w:rsidRPr="00054A4B">
        <w:rPr>
          <w:rFonts w:ascii="Poppins" w:eastAsiaTheme="majorEastAsia" w:hAnsi="Poppins" w:cs="Poppins"/>
        </w:rPr>
        <w:t xml:space="preserve"> i.e. 3 to 24 hours.</w:t>
      </w:r>
      <w:r w:rsidR="00972899" w:rsidRPr="00054A4B">
        <w:rPr>
          <w:rFonts w:ascii="Poppins" w:eastAsiaTheme="majorEastAsia" w:hAnsi="Poppins" w:cs="Poppins"/>
        </w:rPr>
        <w:t xml:space="preserve"> The Proposer also noted that extensive engagement had already been done with N</w:t>
      </w:r>
      <w:r w:rsidR="00BB38FF">
        <w:rPr>
          <w:rFonts w:ascii="Poppins" w:eastAsiaTheme="majorEastAsia" w:hAnsi="Poppins" w:cs="Poppins"/>
        </w:rPr>
        <w:t xml:space="preserve">etwork </w:t>
      </w:r>
      <w:r w:rsidR="00972899" w:rsidRPr="00054A4B">
        <w:rPr>
          <w:rFonts w:ascii="Poppins" w:eastAsiaTheme="majorEastAsia" w:hAnsi="Poppins" w:cs="Poppins"/>
        </w:rPr>
        <w:t>O</w:t>
      </w:r>
      <w:r w:rsidR="00BB38FF">
        <w:rPr>
          <w:rFonts w:ascii="Poppins" w:eastAsiaTheme="majorEastAsia" w:hAnsi="Poppins" w:cs="Poppins"/>
        </w:rPr>
        <w:t>perator</w:t>
      </w:r>
      <w:r w:rsidR="00972899" w:rsidRPr="00054A4B">
        <w:rPr>
          <w:rFonts w:ascii="Poppins" w:eastAsiaTheme="majorEastAsia" w:hAnsi="Poppins" w:cs="Poppins"/>
        </w:rPr>
        <w:t xml:space="preserve">s on </w:t>
      </w:r>
      <w:r w:rsidR="00C0096E">
        <w:rPr>
          <w:rFonts w:ascii="Poppins" w:eastAsiaTheme="majorEastAsia" w:hAnsi="Poppins" w:cs="Poppins"/>
        </w:rPr>
        <w:t xml:space="preserve">the </w:t>
      </w:r>
      <w:r w:rsidR="00972899" w:rsidRPr="00054A4B">
        <w:rPr>
          <w:rFonts w:ascii="Poppins" w:eastAsiaTheme="majorEastAsia" w:hAnsi="Poppins" w:cs="Poppins"/>
        </w:rPr>
        <w:t xml:space="preserve">DCRP </w:t>
      </w:r>
      <w:r w:rsidR="0012625E" w:rsidRPr="00054A4B">
        <w:rPr>
          <w:rFonts w:ascii="Poppins" w:eastAsiaTheme="majorEastAsia" w:hAnsi="Poppins" w:cs="Poppins"/>
        </w:rPr>
        <w:t xml:space="preserve">at the Electricity Task Group (ETG) </w:t>
      </w:r>
      <w:r w:rsidR="00972899" w:rsidRPr="00054A4B">
        <w:rPr>
          <w:rFonts w:ascii="Poppins" w:eastAsiaTheme="majorEastAsia" w:hAnsi="Poppins" w:cs="Poppins"/>
        </w:rPr>
        <w:t xml:space="preserve">prior to raising </w:t>
      </w:r>
      <w:r w:rsidR="0012625E" w:rsidRPr="00054A4B">
        <w:rPr>
          <w:rFonts w:ascii="Poppins" w:eastAsiaTheme="majorEastAsia" w:hAnsi="Poppins" w:cs="Poppins"/>
        </w:rPr>
        <w:t>the</w:t>
      </w:r>
      <w:r w:rsidR="00972899" w:rsidRPr="00054A4B">
        <w:rPr>
          <w:rFonts w:ascii="Poppins" w:eastAsiaTheme="majorEastAsia" w:hAnsi="Poppins" w:cs="Poppins"/>
        </w:rPr>
        <w:t xml:space="preserve"> modification</w:t>
      </w:r>
      <w:r w:rsidR="0012625E" w:rsidRPr="00054A4B">
        <w:rPr>
          <w:rFonts w:ascii="Poppins" w:eastAsiaTheme="majorEastAsia" w:hAnsi="Poppins" w:cs="Poppins"/>
        </w:rPr>
        <w:t>.</w:t>
      </w:r>
      <w:r w:rsidR="00F05BF3">
        <w:rPr>
          <w:rFonts w:ascii="Poppins" w:eastAsiaTheme="majorEastAsia" w:hAnsi="Poppins" w:cs="Poppins"/>
        </w:rPr>
        <w:t xml:space="preserve"> </w:t>
      </w:r>
      <w:r w:rsidR="00BC531D">
        <w:rPr>
          <w:rFonts w:ascii="Poppins" w:eastAsiaTheme="majorEastAsia" w:hAnsi="Poppins" w:cs="Poppins"/>
        </w:rPr>
        <w:t>In this regard, s</w:t>
      </w:r>
      <w:r w:rsidR="00F05BF3">
        <w:rPr>
          <w:rFonts w:ascii="Poppins" w:eastAsiaTheme="majorEastAsia" w:hAnsi="Poppins" w:cs="Poppins"/>
        </w:rPr>
        <w:t>even of the eight Workgroup members (</w:t>
      </w:r>
      <w:r w:rsidR="005E4161">
        <w:rPr>
          <w:rFonts w:ascii="Poppins" w:eastAsiaTheme="majorEastAsia" w:hAnsi="Poppins" w:cs="Poppins"/>
        </w:rPr>
        <w:t xml:space="preserve">plus the Proposer, </w:t>
      </w:r>
      <w:r w:rsidR="00AA1B2C">
        <w:rPr>
          <w:rFonts w:ascii="Poppins" w:eastAsiaTheme="majorEastAsia" w:hAnsi="Poppins" w:cs="Poppins"/>
        </w:rPr>
        <w:t xml:space="preserve">along with the Observer and the Authority Representative) come from </w:t>
      </w:r>
      <w:r w:rsidR="002177FB">
        <w:rPr>
          <w:rFonts w:ascii="Poppins" w:eastAsiaTheme="majorEastAsia" w:hAnsi="Poppins" w:cs="Poppins"/>
        </w:rPr>
        <w:t>organisations</w:t>
      </w:r>
      <w:r w:rsidR="00AA1B2C">
        <w:rPr>
          <w:rFonts w:ascii="Poppins" w:eastAsiaTheme="majorEastAsia" w:hAnsi="Poppins" w:cs="Poppins"/>
        </w:rPr>
        <w:t xml:space="preserve"> that are members of </w:t>
      </w:r>
      <w:proofErr w:type="gramStart"/>
      <w:r w:rsidR="002177FB">
        <w:rPr>
          <w:rFonts w:ascii="Poppins" w:eastAsiaTheme="majorEastAsia" w:hAnsi="Poppins" w:cs="Poppins"/>
        </w:rPr>
        <w:t>ETG</w:t>
      </w:r>
      <w:proofErr w:type="gramEnd"/>
      <w:r w:rsidR="003F4839">
        <w:rPr>
          <w:rFonts w:ascii="Poppins" w:eastAsiaTheme="majorEastAsia" w:hAnsi="Poppins" w:cs="Poppins"/>
        </w:rPr>
        <w:t xml:space="preserve"> and five of the </w:t>
      </w:r>
      <w:r w:rsidR="00F44A71">
        <w:rPr>
          <w:rFonts w:ascii="Poppins" w:eastAsiaTheme="majorEastAsia" w:hAnsi="Poppins" w:cs="Poppins"/>
        </w:rPr>
        <w:t xml:space="preserve">eleven Workgroup </w:t>
      </w:r>
      <w:r w:rsidR="0083558B">
        <w:rPr>
          <w:rFonts w:ascii="Poppins" w:eastAsiaTheme="majorEastAsia" w:hAnsi="Poppins" w:cs="Poppins"/>
        </w:rPr>
        <w:t>participants</w:t>
      </w:r>
      <w:r w:rsidR="00F44A71">
        <w:rPr>
          <w:rFonts w:ascii="Poppins" w:eastAsiaTheme="majorEastAsia" w:hAnsi="Poppins" w:cs="Poppins"/>
        </w:rPr>
        <w:t xml:space="preserve"> attended ETG</w:t>
      </w:r>
      <w:r w:rsidR="00BC531D">
        <w:rPr>
          <w:rFonts w:ascii="Poppins" w:eastAsiaTheme="majorEastAsia" w:hAnsi="Poppins" w:cs="Poppins"/>
        </w:rPr>
        <w:t xml:space="preserve"> meetings </w:t>
      </w:r>
      <w:r w:rsidR="00C862C7">
        <w:rPr>
          <w:rFonts w:ascii="Poppins" w:eastAsiaTheme="majorEastAsia" w:hAnsi="Poppins" w:cs="Poppins"/>
        </w:rPr>
        <w:t>(</w:t>
      </w:r>
      <w:r w:rsidR="00BC531D">
        <w:rPr>
          <w:rFonts w:ascii="Poppins" w:eastAsiaTheme="majorEastAsia" w:hAnsi="Poppins" w:cs="Poppins"/>
        </w:rPr>
        <w:t>where the DCRP has been discussed</w:t>
      </w:r>
      <w:r w:rsidR="00C862C7">
        <w:rPr>
          <w:rFonts w:ascii="Poppins" w:eastAsiaTheme="majorEastAsia" w:hAnsi="Poppins" w:cs="Poppins"/>
        </w:rPr>
        <w:t>)</w:t>
      </w:r>
      <w:r w:rsidR="002177FB">
        <w:rPr>
          <w:rFonts w:ascii="Poppins" w:eastAsiaTheme="majorEastAsia" w:hAnsi="Poppins" w:cs="Poppins"/>
        </w:rPr>
        <w:t>.</w:t>
      </w:r>
    </w:p>
    <w:p w14:paraId="1E6668EA" w14:textId="77777777" w:rsidR="00622D72" w:rsidRPr="00054A4B" w:rsidRDefault="00622D72" w:rsidP="00622D72">
      <w:pPr>
        <w:spacing w:after="0"/>
        <w:rPr>
          <w:rFonts w:ascii="Poppins" w:eastAsiaTheme="majorEastAsia" w:hAnsi="Poppins" w:cs="Poppins"/>
        </w:rPr>
      </w:pPr>
    </w:p>
    <w:p w14:paraId="59D391E1" w14:textId="76C022CB" w:rsidR="00622D72" w:rsidRPr="00054A4B" w:rsidRDefault="00622D72" w:rsidP="00622D72">
      <w:pPr>
        <w:spacing w:after="0"/>
        <w:rPr>
          <w:rFonts w:ascii="Poppins" w:eastAsiaTheme="majorEastAsia" w:hAnsi="Poppins" w:cs="Poppins"/>
        </w:rPr>
      </w:pPr>
      <w:r w:rsidRPr="00054A4B">
        <w:rPr>
          <w:rFonts w:ascii="Poppins" w:eastAsiaTheme="majorEastAsia" w:hAnsi="Poppins" w:cs="Poppins"/>
        </w:rPr>
        <w:t>The Proposer confirmed that as part of their solution, they are seeking to introduce a summary version (with redacted appendices) of the</w:t>
      </w:r>
      <w:r w:rsidRPr="00054A4B">
        <w:t xml:space="preserve"> </w:t>
      </w:r>
      <w:r w:rsidRPr="00054A4B">
        <w:rPr>
          <w:rFonts w:ascii="Poppins" w:eastAsiaTheme="majorEastAsia" w:hAnsi="Poppins" w:cs="Poppins"/>
        </w:rPr>
        <w:t xml:space="preserve">DCRP as </w:t>
      </w:r>
      <w:r w:rsidR="00BB38FF">
        <w:rPr>
          <w:rFonts w:ascii="Poppins" w:eastAsiaTheme="majorEastAsia" w:hAnsi="Poppins" w:cs="Poppins"/>
        </w:rPr>
        <w:t>a</w:t>
      </w:r>
      <w:r w:rsidRPr="00054A4B">
        <w:rPr>
          <w:rFonts w:ascii="Poppins" w:eastAsiaTheme="majorEastAsia" w:hAnsi="Poppins" w:cs="Poppins"/>
        </w:rPr>
        <w:t xml:space="preserve"> Grid Code associated document, which will be made public, whereas the full version of the DCRP will only be made available to industry. </w:t>
      </w:r>
      <w:r w:rsidR="007F6056" w:rsidRPr="00054A4B">
        <w:rPr>
          <w:rFonts w:ascii="Poppins" w:eastAsiaTheme="majorEastAsia" w:hAnsi="Poppins" w:cs="Poppins"/>
        </w:rPr>
        <w:t>One</w:t>
      </w:r>
      <w:r w:rsidRPr="00054A4B">
        <w:rPr>
          <w:rFonts w:ascii="Poppins" w:eastAsiaTheme="majorEastAsia" w:hAnsi="Poppins" w:cs="Poppins"/>
        </w:rPr>
        <w:t xml:space="preserve"> Workgroup member questioned why the full version can’t be made public</w:t>
      </w:r>
      <w:r w:rsidR="00C0096E">
        <w:rPr>
          <w:rFonts w:ascii="Poppins" w:eastAsiaTheme="majorEastAsia" w:hAnsi="Poppins" w:cs="Poppins"/>
        </w:rPr>
        <w:t>;</w:t>
      </w:r>
      <w:r w:rsidR="006E2A84" w:rsidRPr="00054A4B">
        <w:rPr>
          <w:rFonts w:ascii="Poppins" w:eastAsiaTheme="majorEastAsia" w:hAnsi="Poppins" w:cs="Poppins"/>
        </w:rPr>
        <w:t xml:space="preserve"> the </w:t>
      </w:r>
      <w:r w:rsidRPr="00054A4B">
        <w:rPr>
          <w:rFonts w:ascii="Poppins" w:eastAsiaTheme="majorEastAsia" w:hAnsi="Poppins" w:cs="Poppins"/>
        </w:rPr>
        <w:t>Proposer confirmed that there is a security risk to making details of the instruction protocols for N</w:t>
      </w:r>
      <w:r w:rsidR="00BB38FF">
        <w:rPr>
          <w:rFonts w:ascii="Poppins" w:eastAsiaTheme="majorEastAsia" w:hAnsi="Poppins" w:cs="Poppins"/>
        </w:rPr>
        <w:t xml:space="preserve">etwork </w:t>
      </w:r>
      <w:r w:rsidRPr="00054A4B">
        <w:rPr>
          <w:rFonts w:ascii="Poppins" w:eastAsiaTheme="majorEastAsia" w:hAnsi="Poppins" w:cs="Poppins"/>
        </w:rPr>
        <w:t>O</w:t>
      </w:r>
      <w:r w:rsidR="00BB38FF">
        <w:rPr>
          <w:rFonts w:ascii="Poppins" w:eastAsiaTheme="majorEastAsia" w:hAnsi="Poppins" w:cs="Poppins"/>
        </w:rPr>
        <w:t>perator</w:t>
      </w:r>
      <w:r w:rsidRPr="00054A4B">
        <w:rPr>
          <w:rFonts w:ascii="Poppins" w:eastAsiaTheme="majorEastAsia" w:hAnsi="Poppins" w:cs="Poppins"/>
        </w:rPr>
        <w:t xml:space="preserve">s public, </w:t>
      </w:r>
      <w:r w:rsidR="006E2A84" w:rsidRPr="00054A4B">
        <w:rPr>
          <w:rFonts w:ascii="Poppins" w:eastAsiaTheme="majorEastAsia" w:hAnsi="Poppins" w:cs="Poppins"/>
        </w:rPr>
        <w:t>explaining that this risk is mitigated</w:t>
      </w:r>
      <w:r w:rsidRPr="00054A4B">
        <w:rPr>
          <w:rFonts w:ascii="Poppins" w:eastAsiaTheme="majorEastAsia" w:hAnsi="Poppins" w:cs="Poppins"/>
        </w:rPr>
        <w:t xml:space="preserve"> by redacting certain content </w:t>
      </w:r>
      <w:r w:rsidR="006E2A84" w:rsidRPr="00054A4B">
        <w:rPr>
          <w:rFonts w:ascii="Poppins" w:eastAsiaTheme="majorEastAsia" w:hAnsi="Poppins" w:cs="Poppins"/>
        </w:rPr>
        <w:t>with</w:t>
      </w:r>
      <w:r w:rsidRPr="00054A4B">
        <w:rPr>
          <w:rFonts w:ascii="Poppins" w:eastAsiaTheme="majorEastAsia" w:hAnsi="Poppins" w:cs="Poppins"/>
        </w:rPr>
        <w:t>in the version shared publicly.</w:t>
      </w:r>
    </w:p>
    <w:p w14:paraId="0F30D7DD" w14:textId="77777777" w:rsidR="00791F89" w:rsidRPr="00054A4B" w:rsidRDefault="00791F89" w:rsidP="00622D72">
      <w:pPr>
        <w:spacing w:after="0"/>
        <w:rPr>
          <w:rFonts w:ascii="Poppins" w:eastAsiaTheme="majorEastAsia" w:hAnsi="Poppins" w:cs="Poppins"/>
        </w:rPr>
      </w:pPr>
    </w:p>
    <w:p w14:paraId="72C42B40" w14:textId="620532E7" w:rsidR="00791F89" w:rsidRPr="00054A4B" w:rsidRDefault="00791F89" w:rsidP="00791F89">
      <w:pPr>
        <w:spacing w:after="0"/>
        <w:rPr>
          <w:rFonts w:ascii="Poppins" w:eastAsiaTheme="majorEastAsia" w:hAnsi="Poppins" w:cs="Poppins"/>
        </w:rPr>
      </w:pPr>
      <w:r w:rsidRPr="00054A4B">
        <w:rPr>
          <w:rFonts w:ascii="Poppins" w:eastAsiaTheme="majorEastAsia" w:hAnsi="Poppins" w:cs="Poppins"/>
        </w:rPr>
        <w:t>The Proposer’s initia</w:t>
      </w:r>
      <w:r w:rsidR="000F07FA" w:rsidRPr="00054A4B">
        <w:rPr>
          <w:rFonts w:ascii="Poppins" w:eastAsiaTheme="majorEastAsia" w:hAnsi="Poppins" w:cs="Poppins"/>
        </w:rPr>
        <w:t xml:space="preserve">l intention was to list the DCRP Summary within the General Conditions as a Grid Code </w:t>
      </w:r>
      <w:r w:rsidR="00DB6992">
        <w:rPr>
          <w:rFonts w:ascii="Poppins" w:eastAsiaTheme="majorEastAsia" w:hAnsi="Poppins" w:cs="Poppins"/>
        </w:rPr>
        <w:t>Relevant Electrical Standard</w:t>
      </w:r>
      <w:r w:rsidR="000F07FA" w:rsidRPr="00054A4B">
        <w:rPr>
          <w:rFonts w:ascii="Poppins" w:eastAsiaTheme="majorEastAsia" w:hAnsi="Poppins" w:cs="Poppins"/>
        </w:rPr>
        <w:t>. Following legal advice, they confirmed to the Workgroup that as the DCRP Summary is not a Relevant Electrical Standard, there was not a need to list it within the General Conditions.</w:t>
      </w:r>
      <w:r w:rsidR="00E571D4" w:rsidRPr="00054A4B">
        <w:rPr>
          <w:rFonts w:ascii="Poppins" w:eastAsiaTheme="majorEastAsia" w:hAnsi="Poppins" w:cs="Poppins"/>
        </w:rPr>
        <w:t xml:space="preserve"> They also advised that they </w:t>
      </w:r>
      <w:r w:rsidR="008E45AD">
        <w:rPr>
          <w:rFonts w:ascii="Poppins" w:eastAsiaTheme="majorEastAsia" w:hAnsi="Poppins" w:cs="Poppins"/>
        </w:rPr>
        <w:t xml:space="preserve">proposed to </w:t>
      </w:r>
      <w:r w:rsidR="00E571D4" w:rsidRPr="00054A4B">
        <w:rPr>
          <w:rFonts w:ascii="Poppins" w:eastAsiaTheme="majorEastAsia" w:hAnsi="Poppins" w:cs="Poppins"/>
        </w:rPr>
        <w:t xml:space="preserve">add further clarification within the Grid Code of the obligations on </w:t>
      </w:r>
      <w:r w:rsidR="003C3FBF">
        <w:rPr>
          <w:rFonts w:ascii="Poppins" w:eastAsiaTheme="majorEastAsia" w:hAnsi="Poppins" w:cs="Poppins"/>
        </w:rPr>
        <w:t>Network Operators</w:t>
      </w:r>
      <w:r w:rsidR="00E571D4" w:rsidRPr="00054A4B">
        <w:rPr>
          <w:rFonts w:ascii="Poppins" w:eastAsiaTheme="majorEastAsia" w:hAnsi="Poppins" w:cs="Poppins"/>
        </w:rPr>
        <w:t>, to avoid</w:t>
      </w:r>
      <w:r w:rsidR="00720F00" w:rsidRPr="00054A4B">
        <w:rPr>
          <w:rFonts w:ascii="Poppins" w:eastAsiaTheme="majorEastAsia" w:hAnsi="Poppins" w:cs="Poppins"/>
        </w:rPr>
        <w:t xml:space="preserve"> needing to have an Electrical Standard, and that the DCRP </w:t>
      </w:r>
      <w:r w:rsidR="00DB6992">
        <w:rPr>
          <w:rFonts w:ascii="Poppins" w:eastAsiaTheme="majorEastAsia" w:hAnsi="Poppins" w:cs="Poppins"/>
        </w:rPr>
        <w:t>S</w:t>
      </w:r>
      <w:r w:rsidR="00720F00" w:rsidRPr="00054A4B">
        <w:rPr>
          <w:rFonts w:ascii="Poppins" w:eastAsiaTheme="majorEastAsia" w:hAnsi="Poppins" w:cs="Poppins"/>
        </w:rPr>
        <w:t xml:space="preserve">ummary did not have </w:t>
      </w:r>
      <w:r w:rsidR="005206D0">
        <w:rPr>
          <w:rFonts w:ascii="Poppins" w:eastAsiaTheme="majorEastAsia" w:hAnsi="Poppins" w:cs="Poppins"/>
        </w:rPr>
        <w:t xml:space="preserve">any </w:t>
      </w:r>
      <w:r w:rsidR="00720F00" w:rsidRPr="00054A4B">
        <w:rPr>
          <w:rFonts w:ascii="Poppins" w:eastAsiaTheme="majorEastAsia" w:hAnsi="Poppins" w:cs="Poppins"/>
        </w:rPr>
        <w:t>additional obligations within it.</w:t>
      </w:r>
      <w:r w:rsidR="000F07FA" w:rsidRPr="00054A4B">
        <w:rPr>
          <w:rFonts w:ascii="Poppins" w:eastAsiaTheme="majorEastAsia" w:hAnsi="Poppins" w:cs="Poppins"/>
        </w:rPr>
        <w:t xml:space="preserve"> The Workgroup agreed </w:t>
      </w:r>
      <w:r w:rsidR="00720F00" w:rsidRPr="00054A4B">
        <w:rPr>
          <w:rFonts w:ascii="Poppins" w:eastAsiaTheme="majorEastAsia" w:hAnsi="Poppins" w:cs="Poppins"/>
        </w:rPr>
        <w:t>with this approach.</w:t>
      </w:r>
    </w:p>
    <w:p w14:paraId="2F588A73" w14:textId="77777777" w:rsidR="00791F89" w:rsidRPr="00054A4B" w:rsidRDefault="00791F89" w:rsidP="00622D72">
      <w:pPr>
        <w:spacing w:after="0"/>
        <w:rPr>
          <w:rFonts w:ascii="Poppins" w:eastAsiaTheme="majorEastAsia" w:hAnsi="Poppins" w:cs="Poppins"/>
        </w:rPr>
      </w:pPr>
    </w:p>
    <w:p w14:paraId="489E0422" w14:textId="56D753AD" w:rsidR="00BE4DF9" w:rsidRPr="000608F2" w:rsidRDefault="00BE4DF9" w:rsidP="00622D72">
      <w:pPr>
        <w:spacing w:after="0"/>
        <w:rPr>
          <w:rFonts w:ascii="Poppins" w:eastAsiaTheme="majorEastAsia" w:hAnsi="Poppins" w:cs="Poppins"/>
          <w:b/>
          <w:bCs/>
        </w:rPr>
      </w:pPr>
      <w:r w:rsidRPr="000608F2">
        <w:rPr>
          <w:rFonts w:ascii="Poppins" w:eastAsiaTheme="majorEastAsia" w:hAnsi="Poppins" w:cs="Poppins"/>
          <w:b/>
          <w:bCs/>
        </w:rPr>
        <w:t>Cross Code Impacts</w:t>
      </w:r>
    </w:p>
    <w:p w14:paraId="6111C7C7" w14:textId="3E72EE34" w:rsidR="00791F89" w:rsidRPr="00054A4B" w:rsidRDefault="00791F89" w:rsidP="00791F89">
      <w:pPr>
        <w:spacing w:after="0"/>
        <w:rPr>
          <w:rFonts w:ascii="Poppins" w:eastAsiaTheme="majorEastAsia" w:hAnsi="Poppins" w:cs="Poppins"/>
        </w:rPr>
      </w:pPr>
      <w:r w:rsidRPr="00054A4B">
        <w:rPr>
          <w:rFonts w:ascii="Poppins" w:eastAsiaTheme="majorEastAsia" w:hAnsi="Poppins" w:cs="Poppins"/>
        </w:rPr>
        <w:t xml:space="preserve">The Chair noted that this modification has impacts on the Network Code on Emergency Restoration and the Distribution Code. The Proposer noted that Table 2 of Annex </w:t>
      </w:r>
      <w:proofErr w:type="gramStart"/>
      <w:r w:rsidRPr="00054A4B">
        <w:rPr>
          <w:rFonts w:ascii="Poppins" w:eastAsiaTheme="majorEastAsia" w:hAnsi="Poppins" w:cs="Poppins"/>
        </w:rPr>
        <w:t>GR.B</w:t>
      </w:r>
      <w:proofErr w:type="gramEnd"/>
      <w:r w:rsidRPr="00054A4B">
        <w:rPr>
          <w:rFonts w:ascii="Poppins" w:eastAsiaTheme="majorEastAsia" w:hAnsi="Poppins" w:cs="Poppins"/>
        </w:rPr>
        <w:t xml:space="preserve"> in the Governance Rules would be amended to add the new OC6.9 </w:t>
      </w:r>
      <w:r w:rsidR="00BB38FF">
        <w:rPr>
          <w:rFonts w:ascii="Poppins" w:eastAsiaTheme="majorEastAsia" w:hAnsi="Poppins" w:cs="Poppins"/>
        </w:rPr>
        <w:t xml:space="preserve">section </w:t>
      </w:r>
      <w:r w:rsidRPr="00054A4B">
        <w:rPr>
          <w:rFonts w:ascii="Poppins" w:eastAsiaTheme="majorEastAsia" w:hAnsi="Poppins" w:cs="Poppins"/>
        </w:rPr>
        <w:t xml:space="preserve">into the mapping </w:t>
      </w:r>
      <w:r w:rsidR="00BB38FF">
        <w:rPr>
          <w:rFonts w:ascii="Poppins" w:eastAsiaTheme="majorEastAsia" w:hAnsi="Poppins" w:cs="Poppins"/>
        </w:rPr>
        <w:t xml:space="preserve">table </w:t>
      </w:r>
      <w:r w:rsidRPr="00054A4B">
        <w:rPr>
          <w:rFonts w:ascii="Poppins" w:eastAsiaTheme="majorEastAsia" w:hAnsi="Poppins" w:cs="Poppins"/>
        </w:rPr>
        <w:t>for the Network Code on Emergency Restoration</w:t>
      </w:r>
      <w:r w:rsidR="00EC733D">
        <w:rPr>
          <w:rFonts w:ascii="Poppins" w:eastAsiaTheme="majorEastAsia" w:hAnsi="Poppins" w:cs="Poppins"/>
        </w:rPr>
        <w:t xml:space="preserve"> (NCER)</w:t>
      </w:r>
      <w:r w:rsidR="000D61B8" w:rsidRPr="00054A4B">
        <w:rPr>
          <w:rFonts w:ascii="Poppins" w:eastAsiaTheme="majorEastAsia" w:hAnsi="Poppins" w:cs="Poppins"/>
        </w:rPr>
        <w:t xml:space="preserve">. </w:t>
      </w:r>
      <w:r w:rsidR="00356605" w:rsidRPr="00054A4B">
        <w:rPr>
          <w:rFonts w:ascii="Poppins" w:eastAsiaTheme="majorEastAsia" w:hAnsi="Poppins" w:cs="Poppins"/>
        </w:rPr>
        <w:t>The Chair advised that this Workgroup was a joint Grid Code / Distribution Code Workgroup</w:t>
      </w:r>
      <w:r w:rsidR="004210B8" w:rsidRPr="00054A4B">
        <w:rPr>
          <w:rFonts w:ascii="Poppins" w:eastAsiaTheme="majorEastAsia" w:hAnsi="Poppins" w:cs="Poppins"/>
        </w:rPr>
        <w:t xml:space="preserve"> and noted that representatives from the D</w:t>
      </w:r>
      <w:r w:rsidR="00020416">
        <w:rPr>
          <w:rFonts w:ascii="Poppins" w:eastAsiaTheme="majorEastAsia" w:hAnsi="Poppins" w:cs="Poppins"/>
        </w:rPr>
        <w:t xml:space="preserve">istribution </w:t>
      </w:r>
      <w:r w:rsidR="004210B8" w:rsidRPr="00054A4B">
        <w:rPr>
          <w:rFonts w:ascii="Poppins" w:eastAsiaTheme="majorEastAsia" w:hAnsi="Poppins" w:cs="Poppins"/>
        </w:rPr>
        <w:t xml:space="preserve">Code Administrator had been invited to act as </w:t>
      </w:r>
      <w:r w:rsidR="00020416">
        <w:rPr>
          <w:rFonts w:ascii="Poppins" w:eastAsiaTheme="majorEastAsia" w:hAnsi="Poppins" w:cs="Poppins"/>
        </w:rPr>
        <w:t xml:space="preserve">an </w:t>
      </w:r>
      <w:r w:rsidR="004210B8" w:rsidRPr="00054A4B">
        <w:rPr>
          <w:rFonts w:ascii="Poppins" w:eastAsiaTheme="majorEastAsia" w:hAnsi="Poppins" w:cs="Poppins"/>
        </w:rPr>
        <w:t xml:space="preserve">Observer on the </w:t>
      </w:r>
      <w:r w:rsidR="006C12C4">
        <w:rPr>
          <w:rFonts w:ascii="Poppins" w:eastAsiaTheme="majorEastAsia" w:hAnsi="Poppins" w:cs="Poppins"/>
        </w:rPr>
        <w:t xml:space="preserve">GC0176 </w:t>
      </w:r>
      <w:r w:rsidR="004210B8" w:rsidRPr="00054A4B">
        <w:rPr>
          <w:rFonts w:ascii="Poppins" w:eastAsiaTheme="majorEastAsia" w:hAnsi="Poppins" w:cs="Poppins"/>
        </w:rPr>
        <w:t>Workgroup.</w:t>
      </w:r>
    </w:p>
    <w:p w14:paraId="48D9A813" w14:textId="77777777" w:rsidR="00791F89" w:rsidRDefault="00791F89" w:rsidP="00622D72">
      <w:pPr>
        <w:spacing w:after="0"/>
        <w:rPr>
          <w:rFonts w:ascii="Poppins" w:eastAsiaTheme="majorEastAsia" w:hAnsi="Poppins" w:cs="Poppins"/>
          <w:sz w:val="20"/>
          <w:szCs w:val="20"/>
        </w:rPr>
      </w:pPr>
    </w:p>
    <w:p w14:paraId="252FFE89" w14:textId="5A2FD8D1" w:rsidR="004210B8" w:rsidRPr="000608F2" w:rsidRDefault="004210B8" w:rsidP="00622D72">
      <w:pPr>
        <w:spacing w:after="0"/>
        <w:rPr>
          <w:rFonts w:ascii="Poppins" w:eastAsiaTheme="majorEastAsia" w:hAnsi="Poppins" w:cs="Poppins"/>
        </w:rPr>
      </w:pPr>
      <w:r w:rsidRPr="000608F2">
        <w:rPr>
          <w:rFonts w:ascii="Poppins" w:eastAsiaTheme="majorEastAsia" w:hAnsi="Poppins" w:cs="Poppins"/>
          <w:b/>
          <w:bCs/>
        </w:rPr>
        <w:t>Legal Text</w:t>
      </w:r>
      <w:r w:rsidR="00CE52E2" w:rsidRPr="000608F2">
        <w:rPr>
          <w:rFonts w:ascii="Poppins" w:eastAsiaTheme="majorEastAsia" w:hAnsi="Poppins" w:cs="Poppins"/>
          <w:b/>
          <w:bCs/>
        </w:rPr>
        <w:t xml:space="preserve"> Discussions</w:t>
      </w:r>
    </w:p>
    <w:p w14:paraId="5F113EEB" w14:textId="23DBB597" w:rsidR="00CA0621" w:rsidRDefault="004210B8" w:rsidP="004624EF">
      <w:pPr>
        <w:spacing w:after="0"/>
        <w:rPr>
          <w:rFonts w:ascii="Poppins" w:eastAsiaTheme="majorEastAsia" w:hAnsi="Poppins" w:cs="Poppins"/>
        </w:rPr>
      </w:pPr>
      <w:r w:rsidRPr="00D73579">
        <w:rPr>
          <w:rFonts w:ascii="Poppins" w:eastAsiaTheme="majorEastAsia" w:hAnsi="Poppins" w:cs="Poppins"/>
        </w:rPr>
        <w:t xml:space="preserve">Much of the Workgroup discussion revolved around the modification </w:t>
      </w:r>
      <w:r w:rsidR="000707C6">
        <w:rPr>
          <w:rFonts w:ascii="Poppins" w:eastAsiaTheme="majorEastAsia" w:hAnsi="Poppins" w:cs="Poppins"/>
        </w:rPr>
        <w:t>L</w:t>
      </w:r>
      <w:r w:rsidRPr="00D73579">
        <w:rPr>
          <w:rFonts w:ascii="Poppins" w:eastAsiaTheme="majorEastAsia" w:hAnsi="Poppins" w:cs="Poppins"/>
        </w:rPr>
        <w:t xml:space="preserve">egal </w:t>
      </w:r>
      <w:r w:rsidR="000707C6">
        <w:rPr>
          <w:rFonts w:ascii="Poppins" w:eastAsiaTheme="majorEastAsia" w:hAnsi="Poppins" w:cs="Poppins"/>
        </w:rPr>
        <w:t>T</w:t>
      </w:r>
      <w:r w:rsidRPr="00D73579">
        <w:rPr>
          <w:rFonts w:ascii="Poppins" w:eastAsiaTheme="majorEastAsia" w:hAnsi="Poppins" w:cs="Poppins"/>
        </w:rPr>
        <w:t>ext</w:t>
      </w:r>
      <w:r w:rsidR="001D1AC3" w:rsidRPr="00D73579">
        <w:rPr>
          <w:rFonts w:ascii="Poppins" w:eastAsiaTheme="majorEastAsia" w:hAnsi="Poppins" w:cs="Poppins"/>
        </w:rPr>
        <w:t>, as follows:</w:t>
      </w:r>
    </w:p>
    <w:p w14:paraId="2CD24195" w14:textId="77777777" w:rsidR="00732A39" w:rsidRDefault="00732A39" w:rsidP="004624EF">
      <w:pPr>
        <w:spacing w:after="0"/>
        <w:rPr>
          <w:rFonts w:ascii="Poppins" w:eastAsiaTheme="majorEastAsia" w:hAnsi="Poppins" w:cs="Poppins"/>
        </w:rPr>
      </w:pPr>
    </w:p>
    <w:p w14:paraId="154CD0B9" w14:textId="216244BF" w:rsidR="00732A39" w:rsidRPr="00732A39" w:rsidRDefault="00732A39" w:rsidP="004624EF">
      <w:pPr>
        <w:spacing w:after="0"/>
        <w:rPr>
          <w:rFonts w:ascii="Poppins" w:eastAsiaTheme="majorEastAsia" w:hAnsi="Poppins" w:cs="Poppins"/>
          <w:b/>
          <w:bCs/>
        </w:rPr>
      </w:pPr>
      <w:r>
        <w:rPr>
          <w:rFonts w:ascii="Poppins" w:eastAsiaTheme="majorEastAsia" w:hAnsi="Poppins" w:cs="Poppins"/>
          <w:b/>
          <w:bCs/>
        </w:rPr>
        <w:t>Operating Code 6:</w:t>
      </w:r>
    </w:p>
    <w:p w14:paraId="1AE3CC99" w14:textId="77777777" w:rsidR="004624EF" w:rsidRPr="00D73579" w:rsidRDefault="004624EF" w:rsidP="004624EF">
      <w:pPr>
        <w:spacing w:after="0"/>
        <w:rPr>
          <w:rFonts w:ascii="Poppins" w:eastAsiaTheme="majorEastAsia" w:hAnsi="Poppins" w:cs="Poppins"/>
        </w:rPr>
      </w:pPr>
    </w:p>
    <w:p w14:paraId="410CE6B9" w14:textId="091689D3" w:rsidR="004624EF" w:rsidRDefault="004624EF" w:rsidP="004624EF">
      <w:pPr>
        <w:spacing w:after="0"/>
        <w:rPr>
          <w:rFonts w:ascii="Poppins" w:eastAsiaTheme="majorEastAsia" w:hAnsi="Poppins" w:cs="Poppins"/>
        </w:rPr>
      </w:pPr>
      <w:r w:rsidRPr="00D73579">
        <w:rPr>
          <w:rFonts w:ascii="Poppins" w:eastAsiaTheme="majorEastAsia" w:hAnsi="Poppins" w:cs="Poppins"/>
          <w:b/>
          <w:bCs/>
        </w:rPr>
        <w:t>OC6.1.5</w:t>
      </w:r>
      <w:r w:rsidR="00673D0C" w:rsidRPr="00D73579">
        <w:rPr>
          <w:rFonts w:ascii="Poppins" w:eastAsiaTheme="majorEastAsia" w:hAnsi="Poppins" w:cs="Poppins"/>
          <w:b/>
          <w:bCs/>
        </w:rPr>
        <w:t xml:space="preserve">: </w:t>
      </w:r>
      <w:r w:rsidR="001C578E" w:rsidRPr="00D73579">
        <w:rPr>
          <w:rFonts w:ascii="Poppins" w:eastAsiaTheme="majorEastAsia" w:hAnsi="Poppins" w:cs="Poppins"/>
        </w:rPr>
        <w:t xml:space="preserve">The Workgroup discussed the need to add </w:t>
      </w:r>
      <w:r w:rsidR="00FF6041">
        <w:rPr>
          <w:rFonts w:ascii="Poppins" w:eastAsiaTheme="majorEastAsia" w:hAnsi="Poppins" w:cs="Poppins"/>
        </w:rPr>
        <w:t xml:space="preserve">in a </w:t>
      </w:r>
      <w:r w:rsidR="00E85EA3" w:rsidRPr="00D73579">
        <w:rPr>
          <w:rFonts w:ascii="Poppins" w:eastAsiaTheme="majorEastAsia" w:hAnsi="Poppins" w:cs="Poppins"/>
        </w:rPr>
        <w:t xml:space="preserve">reference to OC6.9 to allow </w:t>
      </w:r>
      <w:r w:rsidR="001C578E" w:rsidRPr="00D73579">
        <w:rPr>
          <w:rFonts w:ascii="Poppins" w:eastAsiaTheme="majorEastAsia" w:hAnsi="Poppins" w:cs="Poppins"/>
        </w:rPr>
        <w:t xml:space="preserve">provision for </w:t>
      </w:r>
      <w:r w:rsidR="00FF6041">
        <w:rPr>
          <w:rFonts w:ascii="Poppins" w:eastAsiaTheme="majorEastAsia" w:hAnsi="Poppins" w:cs="Poppins"/>
        </w:rPr>
        <w:t xml:space="preserve">the </w:t>
      </w:r>
      <w:r w:rsidR="00E85EA3" w:rsidRPr="00D73579">
        <w:rPr>
          <w:rFonts w:ascii="Poppins" w:eastAsiaTheme="majorEastAsia" w:hAnsi="Poppins" w:cs="Poppins"/>
        </w:rPr>
        <w:t>DCRP</w:t>
      </w:r>
      <w:r w:rsidR="001C578E" w:rsidRPr="00D73579">
        <w:rPr>
          <w:rFonts w:ascii="Poppins" w:eastAsiaTheme="majorEastAsia" w:hAnsi="Poppins" w:cs="Poppins"/>
        </w:rPr>
        <w:t xml:space="preserve"> to be covered in the clause </w:t>
      </w:r>
      <w:r w:rsidR="00E64A7B" w:rsidRPr="00D73579">
        <w:rPr>
          <w:rFonts w:ascii="Poppins" w:eastAsiaTheme="majorEastAsia" w:hAnsi="Poppins" w:cs="Poppins"/>
        </w:rPr>
        <w:t xml:space="preserve">allowing site protection for pre-designated sites where it is technically feasible to do so. </w:t>
      </w:r>
      <w:r w:rsidR="00E85EA3" w:rsidRPr="00D73579">
        <w:rPr>
          <w:rFonts w:ascii="Poppins" w:eastAsiaTheme="majorEastAsia" w:hAnsi="Poppins" w:cs="Poppins"/>
        </w:rPr>
        <w:t xml:space="preserve">The Proposer </w:t>
      </w:r>
      <w:r w:rsidR="00FF6041">
        <w:rPr>
          <w:rFonts w:ascii="Poppins" w:eastAsiaTheme="majorEastAsia" w:hAnsi="Poppins" w:cs="Poppins"/>
        </w:rPr>
        <w:t xml:space="preserve">agreed to </w:t>
      </w:r>
      <w:r w:rsidR="00E85EA3" w:rsidRPr="00D73579">
        <w:rPr>
          <w:rFonts w:ascii="Poppins" w:eastAsiaTheme="majorEastAsia" w:hAnsi="Poppins" w:cs="Poppins"/>
        </w:rPr>
        <w:t>add this to the legal text</w:t>
      </w:r>
      <w:r w:rsidR="00B65978" w:rsidRPr="00D73579">
        <w:rPr>
          <w:rFonts w:ascii="Poppins" w:eastAsiaTheme="majorEastAsia" w:hAnsi="Poppins" w:cs="Poppins"/>
        </w:rPr>
        <w:t>.</w:t>
      </w:r>
    </w:p>
    <w:p w14:paraId="256E89B1" w14:textId="77777777" w:rsidR="006D7E9E" w:rsidRDefault="006D7E9E" w:rsidP="004624EF">
      <w:pPr>
        <w:spacing w:after="0"/>
        <w:rPr>
          <w:rFonts w:ascii="Poppins" w:eastAsiaTheme="majorEastAsia" w:hAnsi="Poppins" w:cs="Poppins"/>
        </w:rPr>
      </w:pPr>
    </w:p>
    <w:p w14:paraId="5F4C089F" w14:textId="3F3089E9" w:rsidR="006D7E9E" w:rsidRPr="00F87947" w:rsidRDefault="006D7E9E" w:rsidP="004624EF">
      <w:pPr>
        <w:spacing w:after="0"/>
        <w:rPr>
          <w:rFonts w:ascii="Poppins" w:eastAsiaTheme="majorEastAsia" w:hAnsi="Poppins" w:cs="Poppins"/>
        </w:rPr>
      </w:pPr>
      <w:commentRangeStart w:id="19"/>
      <w:r>
        <w:rPr>
          <w:rFonts w:ascii="Poppins" w:eastAsiaTheme="majorEastAsia" w:hAnsi="Poppins" w:cs="Poppins"/>
          <w:b/>
          <w:bCs/>
        </w:rPr>
        <w:t>OC2.2.2</w:t>
      </w:r>
      <w:commentRangeEnd w:id="19"/>
      <w:r w:rsidR="00295686">
        <w:rPr>
          <w:rStyle w:val="CommentReference"/>
        </w:rPr>
        <w:commentReference w:id="19"/>
      </w:r>
      <w:r w:rsidR="00F87947">
        <w:rPr>
          <w:rFonts w:ascii="Poppins" w:eastAsiaTheme="majorEastAsia" w:hAnsi="Poppins" w:cs="Poppins"/>
          <w:b/>
          <w:bCs/>
        </w:rPr>
        <w:t>:</w:t>
      </w:r>
      <w:r w:rsidR="00F87947">
        <w:rPr>
          <w:rFonts w:ascii="Poppins" w:eastAsiaTheme="majorEastAsia" w:hAnsi="Poppins" w:cs="Poppins"/>
        </w:rPr>
        <w:t xml:space="preserve"> The Workgroup discussed </w:t>
      </w:r>
      <w:r w:rsidR="00295686" w:rsidRPr="00295686">
        <w:rPr>
          <w:rFonts w:ascii="Poppins" w:eastAsiaTheme="majorEastAsia" w:hAnsi="Poppins" w:cs="Poppins"/>
        </w:rPr>
        <w:t xml:space="preserve">whether the exceptions for Grid Supply Points in Scotland were still required in OC6.2.2. </w:t>
      </w:r>
      <w:r w:rsidR="00295686">
        <w:rPr>
          <w:rFonts w:ascii="Poppins" w:eastAsiaTheme="majorEastAsia" w:hAnsi="Poppins" w:cs="Poppins"/>
        </w:rPr>
        <w:t>A NESO representative agreed to investigate this at the next ETG meeting.</w:t>
      </w:r>
    </w:p>
    <w:p w14:paraId="50C615BA" w14:textId="77777777" w:rsidR="007E0B12" w:rsidRPr="00D73579" w:rsidRDefault="007E0B12" w:rsidP="004624EF">
      <w:pPr>
        <w:spacing w:after="0"/>
        <w:rPr>
          <w:rFonts w:ascii="Poppins" w:eastAsiaTheme="majorEastAsia" w:hAnsi="Poppins" w:cs="Poppins"/>
        </w:rPr>
      </w:pPr>
    </w:p>
    <w:p w14:paraId="580F03B2" w14:textId="5D027A15" w:rsidR="007E0B12" w:rsidRDefault="007E0B12" w:rsidP="004624EF">
      <w:pPr>
        <w:spacing w:after="0"/>
        <w:rPr>
          <w:rFonts w:ascii="Poppins" w:eastAsiaTheme="majorEastAsia" w:hAnsi="Poppins" w:cs="Poppins"/>
        </w:rPr>
      </w:pPr>
      <w:r w:rsidRPr="00D73579">
        <w:rPr>
          <w:rFonts w:ascii="Poppins" w:eastAsiaTheme="majorEastAsia" w:hAnsi="Poppins" w:cs="Poppins"/>
          <w:b/>
          <w:bCs/>
        </w:rPr>
        <w:t>OC6.5:</w:t>
      </w:r>
      <w:r w:rsidR="00137385" w:rsidRPr="00D73579">
        <w:rPr>
          <w:rFonts w:ascii="Poppins" w:eastAsiaTheme="majorEastAsia" w:hAnsi="Poppins" w:cs="Poppins"/>
          <w:b/>
          <w:bCs/>
        </w:rPr>
        <w:t xml:space="preserve"> </w:t>
      </w:r>
      <w:r w:rsidR="00137385" w:rsidRPr="00D73579">
        <w:rPr>
          <w:rFonts w:ascii="Poppins" w:eastAsiaTheme="majorEastAsia" w:hAnsi="Poppins" w:cs="Poppins"/>
        </w:rPr>
        <w:t xml:space="preserve">The Proposer noted that NESO legal had highlighted some discrepancies in terminology throughout OC6.5 </w:t>
      </w:r>
      <w:r w:rsidR="00753EB0" w:rsidRPr="00D73579">
        <w:rPr>
          <w:rFonts w:ascii="Poppins" w:eastAsiaTheme="majorEastAsia" w:hAnsi="Poppins" w:cs="Poppins"/>
        </w:rPr>
        <w:t>and asked the Workgroup whether they felt that addressing th</w:t>
      </w:r>
      <w:r w:rsidR="00BB38FF">
        <w:rPr>
          <w:rFonts w:ascii="Poppins" w:eastAsiaTheme="majorEastAsia" w:hAnsi="Poppins" w:cs="Poppins"/>
        </w:rPr>
        <w:t>ese</w:t>
      </w:r>
      <w:r w:rsidR="00753EB0" w:rsidRPr="00D73579">
        <w:rPr>
          <w:rFonts w:ascii="Poppins" w:eastAsiaTheme="majorEastAsia" w:hAnsi="Poppins" w:cs="Poppins"/>
        </w:rPr>
        <w:t xml:space="preserve"> would fit into the scope of GC0176. The Workgroup agreed that th</w:t>
      </w:r>
      <w:r w:rsidR="00BB38FF">
        <w:rPr>
          <w:rFonts w:ascii="Poppins" w:eastAsiaTheme="majorEastAsia" w:hAnsi="Poppins" w:cs="Poppins"/>
        </w:rPr>
        <w:t>ese</w:t>
      </w:r>
      <w:r w:rsidR="00753EB0" w:rsidRPr="00D73579">
        <w:rPr>
          <w:rFonts w:ascii="Poppins" w:eastAsiaTheme="majorEastAsia" w:hAnsi="Poppins" w:cs="Poppins"/>
        </w:rPr>
        <w:t xml:space="preserve"> could be addressed to provide clarity for Users, given that OC6.5 is proposed to be amended as part of GC0176.</w:t>
      </w:r>
    </w:p>
    <w:p w14:paraId="71B18EDF" w14:textId="77777777" w:rsidR="003B244A" w:rsidRDefault="003B244A" w:rsidP="004624EF">
      <w:pPr>
        <w:spacing w:after="0"/>
        <w:rPr>
          <w:rFonts w:ascii="Poppins" w:eastAsiaTheme="majorEastAsia" w:hAnsi="Poppins" w:cs="Poppins"/>
        </w:rPr>
      </w:pPr>
    </w:p>
    <w:p w14:paraId="318CF4F6" w14:textId="6255F7A2" w:rsidR="003B244A" w:rsidRPr="003B244A" w:rsidRDefault="003B244A" w:rsidP="004624EF">
      <w:pPr>
        <w:spacing w:after="0"/>
        <w:rPr>
          <w:rFonts w:ascii="Poppins" w:eastAsiaTheme="majorEastAsia" w:hAnsi="Poppins" w:cs="Poppins"/>
        </w:rPr>
      </w:pPr>
      <w:r>
        <w:rPr>
          <w:rFonts w:ascii="Poppins" w:eastAsiaTheme="majorEastAsia" w:hAnsi="Poppins" w:cs="Poppins"/>
          <w:b/>
          <w:bCs/>
        </w:rPr>
        <w:t>OC6.5.1:</w:t>
      </w:r>
      <w:r>
        <w:rPr>
          <w:rFonts w:ascii="Poppins" w:eastAsiaTheme="majorEastAsia" w:hAnsi="Poppins" w:cs="Poppins"/>
        </w:rPr>
        <w:t xml:space="preserve"> The Workgroup noted that a new </w:t>
      </w:r>
      <w:r w:rsidR="00A007E2">
        <w:rPr>
          <w:rFonts w:ascii="Poppins" w:eastAsiaTheme="majorEastAsia" w:hAnsi="Poppins" w:cs="Poppins"/>
        </w:rPr>
        <w:t>introductory</w:t>
      </w:r>
      <w:r>
        <w:rPr>
          <w:rFonts w:ascii="Poppins" w:eastAsiaTheme="majorEastAsia" w:hAnsi="Poppins" w:cs="Poppins"/>
        </w:rPr>
        <w:t xml:space="preserve"> paragraph in OC6.5.1 was helpful to aid in understanding of what OC6.5 aims to achieve</w:t>
      </w:r>
      <w:r w:rsidR="00A007E2">
        <w:rPr>
          <w:rFonts w:ascii="Poppins" w:eastAsiaTheme="majorEastAsia" w:hAnsi="Poppins" w:cs="Poppins"/>
        </w:rPr>
        <w:t>. It was noted that all references within OC6 to OC6.5 would need to be reviewed to ensure they still refer to the correct part.</w:t>
      </w:r>
    </w:p>
    <w:p w14:paraId="2F3A75EF" w14:textId="77777777" w:rsidR="007E0B12" w:rsidRPr="00D73579" w:rsidRDefault="007E0B12" w:rsidP="004624EF">
      <w:pPr>
        <w:spacing w:after="0"/>
        <w:rPr>
          <w:rFonts w:ascii="Poppins" w:eastAsiaTheme="majorEastAsia" w:hAnsi="Poppins" w:cs="Poppins"/>
        </w:rPr>
      </w:pPr>
    </w:p>
    <w:p w14:paraId="560E3120" w14:textId="1E805079" w:rsidR="007E0B12" w:rsidRPr="00D73579" w:rsidRDefault="007E0B12" w:rsidP="007E0B12">
      <w:pPr>
        <w:spacing w:after="0"/>
        <w:rPr>
          <w:rFonts w:ascii="Poppins" w:eastAsiaTheme="majorEastAsia" w:hAnsi="Poppins" w:cs="Poppins"/>
        </w:rPr>
      </w:pPr>
      <w:r w:rsidRPr="00D73579">
        <w:rPr>
          <w:rFonts w:ascii="Poppins" w:eastAsiaTheme="majorEastAsia" w:hAnsi="Poppins" w:cs="Poppins"/>
          <w:b/>
          <w:bCs/>
        </w:rPr>
        <w:t>OC6.5.</w:t>
      </w:r>
      <w:r w:rsidR="00A007E2">
        <w:rPr>
          <w:rFonts w:ascii="Poppins" w:eastAsiaTheme="majorEastAsia" w:hAnsi="Poppins" w:cs="Poppins"/>
          <w:b/>
          <w:bCs/>
        </w:rPr>
        <w:t>4</w:t>
      </w:r>
      <w:r w:rsidR="00753EB0" w:rsidRPr="00D73579">
        <w:rPr>
          <w:rFonts w:ascii="Poppins" w:eastAsiaTheme="majorEastAsia" w:hAnsi="Poppins" w:cs="Poppins"/>
          <w:b/>
          <w:bCs/>
        </w:rPr>
        <w:t>:</w:t>
      </w:r>
      <w:r w:rsidR="00753EB0" w:rsidRPr="00D73579">
        <w:rPr>
          <w:rFonts w:ascii="Poppins" w:eastAsiaTheme="majorEastAsia" w:hAnsi="Poppins" w:cs="Poppins"/>
        </w:rPr>
        <w:t xml:space="preserve"> The Workgroup discussed the need to s</w:t>
      </w:r>
      <w:r w:rsidR="00B6426F" w:rsidRPr="00D73579">
        <w:rPr>
          <w:rFonts w:ascii="Poppins" w:eastAsiaTheme="majorEastAsia" w:hAnsi="Poppins" w:cs="Poppins"/>
        </w:rPr>
        <w:t xml:space="preserve">eparate out Demand Disconnection and Voltage Control </w:t>
      </w:r>
      <w:r w:rsidR="00D47B1C" w:rsidRPr="00D73579">
        <w:rPr>
          <w:rFonts w:ascii="Poppins" w:eastAsiaTheme="majorEastAsia" w:hAnsi="Poppins" w:cs="Poppins"/>
        </w:rPr>
        <w:t xml:space="preserve">to provide clarity to </w:t>
      </w:r>
      <w:r w:rsidR="00DB6992">
        <w:rPr>
          <w:rFonts w:ascii="Poppins" w:eastAsiaTheme="majorEastAsia" w:hAnsi="Poppins" w:cs="Poppins"/>
        </w:rPr>
        <w:t>Network Operators</w:t>
      </w:r>
      <w:r w:rsidR="00D47B1C" w:rsidRPr="00D73579">
        <w:rPr>
          <w:rFonts w:ascii="Poppins" w:eastAsiaTheme="majorEastAsia" w:hAnsi="Poppins" w:cs="Poppins"/>
        </w:rPr>
        <w:t xml:space="preserve">. The Workgroup also </w:t>
      </w:r>
      <w:r w:rsidR="00A7154D" w:rsidRPr="00D73579">
        <w:rPr>
          <w:rFonts w:ascii="Poppins" w:eastAsiaTheme="majorEastAsia" w:hAnsi="Poppins" w:cs="Poppins"/>
        </w:rPr>
        <w:t xml:space="preserve">discussed that the use of four Fast Load Blocks </w:t>
      </w:r>
      <w:r w:rsidR="00E00091">
        <w:rPr>
          <w:rFonts w:ascii="Poppins" w:eastAsiaTheme="majorEastAsia" w:hAnsi="Poppins" w:cs="Poppins"/>
        </w:rPr>
        <w:t>(each of circa 5%</w:t>
      </w:r>
      <w:r w:rsidR="00AB6430">
        <w:rPr>
          <w:rFonts w:ascii="Poppins" w:eastAsiaTheme="majorEastAsia" w:hAnsi="Poppins" w:cs="Poppins"/>
        </w:rPr>
        <w:t xml:space="preserve"> of a Network Operator’s demand) </w:t>
      </w:r>
      <w:r w:rsidR="00A7154D" w:rsidRPr="00D73579">
        <w:rPr>
          <w:rFonts w:ascii="Poppins" w:eastAsiaTheme="majorEastAsia" w:hAnsi="Poppins" w:cs="Poppins"/>
        </w:rPr>
        <w:t>could be codified as part of Demand Disconnection, rather than the existing three Demand Disconnection stages. This is due to all Network Operators agreeing that they currently have provision for Four Fast Load Blocks to be disconnected in a Demand Control situation.</w:t>
      </w:r>
      <w:r w:rsidR="001A1FE4" w:rsidRPr="00D73579">
        <w:rPr>
          <w:rFonts w:ascii="Poppins" w:eastAsiaTheme="majorEastAsia" w:hAnsi="Poppins" w:cs="Poppins"/>
        </w:rPr>
        <w:t xml:space="preserve"> The Network Operators that provide Voltage Reduction noted that they did this in addition to</w:t>
      </w:r>
      <w:r w:rsidR="00ED187E">
        <w:rPr>
          <w:rFonts w:ascii="Poppins" w:eastAsiaTheme="majorEastAsia" w:hAnsi="Poppins" w:cs="Poppins"/>
        </w:rPr>
        <w:t xml:space="preserve"> (and not instead of)</w:t>
      </w:r>
      <w:r w:rsidR="001A1FE4" w:rsidRPr="00D73579">
        <w:rPr>
          <w:rFonts w:ascii="Poppins" w:eastAsiaTheme="majorEastAsia" w:hAnsi="Poppins" w:cs="Poppins"/>
        </w:rPr>
        <w:t xml:space="preserve"> the four Fast Load Blocks</w:t>
      </w:r>
      <w:r w:rsidR="009E3C44" w:rsidRPr="00D73579">
        <w:rPr>
          <w:rFonts w:ascii="Poppins" w:eastAsiaTheme="majorEastAsia" w:hAnsi="Poppins" w:cs="Poppins"/>
        </w:rPr>
        <w:t>, so the legal text was amended to reflect this.</w:t>
      </w:r>
      <w:r w:rsidR="00800A92" w:rsidRPr="00D73579">
        <w:rPr>
          <w:rFonts w:ascii="Poppins" w:eastAsiaTheme="majorEastAsia" w:hAnsi="Poppins" w:cs="Poppins"/>
        </w:rPr>
        <w:t xml:space="preserve"> OC6.5.3(b) was also amended to change </w:t>
      </w:r>
      <w:r w:rsidR="00DB6992">
        <w:rPr>
          <w:rFonts w:ascii="Poppins" w:eastAsiaTheme="majorEastAsia" w:hAnsi="Poppins" w:cs="Poppins"/>
        </w:rPr>
        <w:t xml:space="preserve">the reference to </w:t>
      </w:r>
      <w:r w:rsidR="00800A92" w:rsidRPr="00D73579">
        <w:rPr>
          <w:rFonts w:ascii="Poppins" w:eastAsiaTheme="majorEastAsia" w:hAnsi="Poppins" w:cs="Poppins"/>
        </w:rPr>
        <w:t>Grid Supply Points to</w:t>
      </w:r>
      <w:r w:rsidR="00CC332B" w:rsidRPr="00D73579">
        <w:rPr>
          <w:rFonts w:ascii="Poppins" w:eastAsiaTheme="majorEastAsia" w:hAnsi="Poppins" w:cs="Poppins"/>
        </w:rPr>
        <w:t xml:space="preserve"> the Network Operator</w:t>
      </w:r>
      <w:r w:rsidR="008C0E83" w:rsidRPr="00D73579">
        <w:rPr>
          <w:rFonts w:ascii="Poppins" w:eastAsiaTheme="majorEastAsia" w:hAnsi="Poppins" w:cs="Poppins"/>
        </w:rPr>
        <w:t xml:space="preserve">s licensed area, to reflect what </w:t>
      </w:r>
      <w:proofErr w:type="gramStart"/>
      <w:r w:rsidR="008C0E83" w:rsidRPr="00D73579">
        <w:rPr>
          <w:rFonts w:ascii="Poppins" w:eastAsiaTheme="majorEastAsia" w:hAnsi="Poppins" w:cs="Poppins"/>
        </w:rPr>
        <w:t>happens in reality</w:t>
      </w:r>
      <w:proofErr w:type="gramEnd"/>
      <w:r w:rsidR="008C0E83" w:rsidRPr="00D73579">
        <w:rPr>
          <w:rFonts w:ascii="Poppins" w:eastAsiaTheme="majorEastAsia" w:hAnsi="Poppins" w:cs="Poppins"/>
        </w:rPr>
        <w:t>.</w:t>
      </w:r>
    </w:p>
    <w:p w14:paraId="7BC489D0" w14:textId="77777777" w:rsidR="007E0B12" w:rsidRPr="00D73579" w:rsidRDefault="007E0B12" w:rsidP="007E0B12">
      <w:pPr>
        <w:spacing w:after="0"/>
        <w:rPr>
          <w:rFonts w:ascii="Poppins" w:eastAsiaTheme="majorEastAsia" w:hAnsi="Poppins" w:cs="Poppins"/>
        </w:rPr>
      </w:pPr>
    </w:p>
    <w:p w14:paraId="43E0F519" w14:textId="593A8E40" w:rsidR="007E0B12" w:rsidRPr="00D73579" w:rsidRDefault="007E0B12" w:rsidP="52AF9C56">
      <w:pPr>
        <w:spacing w:after="0"/>
        <w:rPr>
          <w:rFonts w:ascii="Poppins" w:eastAsiaTheme="majorEastAsia" w:hAnsi="Poppins" w:cs="Poppins"/>
        </w:rPr>
      </w:pPr>
      <w:r w:rsidRPr="52AF9C56">
        <w:rPr>
          <w:rFonts w:ascii="Poppins" w:eastAsiaTheme="majorEastAsia" w:hAnsi="Poppins" w:cs="Poppins"/>
          <w:b/>
          <w:bCs/>
        </w:rPr>
        <w:t>OC6.5.</w:t>
      </w:r>
      <w:r w:rsidR="00A007E2">
        <w:rPr>
          <w:rFonts w:ascii="Poppins" w:eastAsiaTheme="majorEastAsia" w:hAnsi="Poppins" w:cs="Poppins"/>
          <w:b/>
          <w:bCs/>
        </w:rPr>
        <w:t>5</w:t>
      </w:r>
      <w:r w:rsidR="00C43E3A" w:rsidRPr="52AF9C56">
        <w:rPr>
          <w:rFonts w:ascii="Poppins" w:eastAsiaTheme="majorEastAsia" w:hAnsi="Poppins" w:cs="Poppins"/>
          <w:b/>
          <w:bCs/>
        </w:rPr>
        <w:t>:</w:t>
      </w:r>
      <w:r w:rsidR="00C43E3A" w:rsidRPr="52AF9C56">
        <w:rPr>
          <w:rFonts w:ascii="Poppins" w:eastAsiaTheme="majorEastAsia" w:hAnsi="Poppins" w:cs="Poppins"/>
        </w:rPr>
        <w:t xml:space="preserve"> The Workgroup discussed </w:t>
      </w:r>
      <w:r w:rsidR="000F530E" w:rsidRPr="52AF9C56">
        <w:rPr>
          <w:rFonts w:ascii="Poppins" w:eastAsiaTheme="majorEastAsia" w:hAnsi="Poppins" w:cs="Poppins"/>
        </w:rPr>
        <w:t xml:space="preserve">the existing timelines for instructions and whether they were still relevant for </w:t>
      </w:r>
      <w:r w:rsidR="00DB6992">
        <w:rPr>
          <w:rFonts w:ascii="Poppins" w:eastAsiaTheme="majorEastAsia" w:hAnsi="Poppins" w:cs="Poppins"/>
        </w:rPr>
        <w:t xml:space="preserve">the </w:t>
      </w:r>
      <w:r w:rsidR="000F530E" w:rsidRPr="52AF9C56">
        <w:rPr>
          <w:rFonts w:ascii="Poppins" w:eastAsiaTheme="majorEastAsia" w:hAnsi="Poppins" w:cs="Poppins"/>
        </w:rPr>
        <w:t>DCRP.</w:t>
      </w:r>
      <w:r w:rsidR="00234586" w:rsidRPr="52AF9C56">
        <w:rPr>
          <w:rFonts w:ascii="Poppins" w:eastAsiaTheme="majorEastAsia" w:hAnsi="Poppins" w:cs="Poppins"/>
        </w:rPr>
        <w:t xml:space="preserve"> Additional notices </w:t>
      </w:r>
      <w:r w:rsidR="00F719B7">
        <w:rPr>
          <w:rFonts w:ascii="Poppins" w:eastAsiaTheme="majorEastAsia" w:hAnsi="Poppins" w:cs="Poppins"/>
        </w:rPr>
        <w:t xml:space="preserve">(and timings) </w:t>
      </w:r>
      <w:r w:rsidR="00234586" w:rsidRPr="52AF9C56">
        <w:rPr>
          <w:rFonts w:ascii="Poppins" w:eastAsiaTheme="majorEastAsia" w:hAnsi="Poppins" w:cs="Poppins"/>
        </w:rPr>
        <w:t>were added within OC6.9.</w:t>
      </w:r>
      <w:r w:rsidR="003862E7" w:rsidRPr="52AF9C56">
        <w:rPr>
          <w:rFonts w:ascii="Poppins" w:eastAsiaTheme="majorEastAsia" w:hAnsi="Poppins" w:cs="Poppins"/>
        </w:rPr>
        <w:t xml:space="preserve"> The Workgroup discussion also covered whether </w:t>
      </w:r>
      <w:r w:rsidRPr="52AF9C56">
        <w:rPr>
          <w:rFonts w:ascii="Poppins" w:eastAsiaTheme="majorEastAsia" w:hAnsi="Poppins" w:cs="Poppins"/>
        </w:rPr>
        <w:t xml:space="preserve">the additional 20% </w:t>
      </w:r>
      <w:r w:rsidR="00BB38FF">
        <w:rPr>
          <w:rFonts w:ascii="Poppins" w:eastAsiaTheme="majorEastAsia" w:hAnsi="Poppins" w:cs="Poppins"/>
        </w:rPr>
        <w:t>d</w:t>
      </w:r>
      <w:r w:rsidRPr="52AF9C56">
        <w:rPr>
          <w:rFonts w:ascii="Poppins" w:eastAsiaTheme="majorEastAsia" w:hAnsi="Poppins" w:cs="Poppins"/>
        </w:rPr>
        <w:t xml:space="preserve">emand reduction </w:t>
      </w:r>
      <w:r w:rsidR="003862E7" w:rsidRPr="52AF9C56">
        <w:rPr>
          <w:rFonts w:ascii="Poppins" w:eastAsiaTheme="majorEastAsia" w:hAnsi="Poppins" w:cs="Poppins"/>
        </w:rPr>
        <w:t xml:space="preserve">in OC6.5.4 </w:t>
      </w:r>
      <w:r w:rsidRPr="52AF9C56">
        <w:rPr>
          <w:rFonts w:ascii="Poppins" w:eastAsiaTheme="majorEastAsia" w:hAnsi="Poppins" w:cs="Poppins"/>
        </w:rPr>
        <w:t xml:space="preserve">should come from </w:t>
      </w:r>
      <w:r w:rsidR="000F675E">
        <w:rPr>
          <w:rFonts w:ascii="Poppins" w:eastAsiaTheme="majorEastAsia" w:hAnsi="Poppins" w:cs="Poppins"/>
        </w:rPr>
        <w:t xml:space="preserve">(none Fast) </w:t>
      </w:r>
      <w:r w:rsidR="003862E7" w:rsidRPr="52AF9C56">
        <w:rPr>
          <w:rFonts w:ascii="Poppins" w:eastAsiaTheme="majorEastAsia" w:hAnsi="Poppins" w:cs="Poppins"/>
        </w:rPr>
        <w:t>L</w:t>
      </w:r>
      <w:r w:rsidRPr="52AF9C56">
        <w:rPr>
          <w:rFonts w:ascii="Poppins" w:eastAsiaTheme="majorEastAsia" w:hAnsi="Poppins" w:cs="Poppins"/>
        </w:rPr>
        <w:t xml:space="preserve">oad </w:t>
      </w:r>
      <w:r w:rsidR="003862E7" w:rsidRPr="52AF9C56">
        <w:rPr>
          <w:rFonts w:ascii="Poppins" w:eastAsiaTheme="majorEastAsia" w:hAnsi="Poppins" w:cs="Poppins"/>
        </w:rPr>
        <w:t>B</w:t>
      </w:r>
      <w:r w:rsidRPr="52AF9C56">
        <w:rPr>
          <w:rFonts w:ascii="Poppins" w:eastAsiaTheme="majorEastAsia" w:hAnsi="Poppins" w:cs="Poppins"/>
        </w:rPr>
        <w:t xml:space="preserve">locks and how this should be specified in the text. It was suggested that the text should be amended to specify that the additional 20% </w:t>
      </w:r>
      <w:r w:rsidR="005E7385">
        <w:rPr>
          <w:rFonts w:ascii="Poppins" w:eastAsiaTheme="majorEastAsia" w:hAnsi="Poppins" w:cs="Poppins"/>
        </w:rPr>
        <w:t>D</w:t>
      </w:r>
      <w:r w:rsidRPr="52AF9C56">
        <w:rPr>
          <w:rFonts w:ascii="Poppins" w:eastAsiaTheme="majorEastAsia" w:hAnsi="Poppins" w:cs="Poppins"/>
        </w:rPr>
        <w:t xml:space="preserve">emand reduction will come from </w:t>
      </w:r>
      <w:r w:rsidR="003862E7" w:rsidRPr="52AF9C56">
        <w:rPr>
          <w:rFonts w:ascii="Poppins" w:eastAsiaTheme="majorEastAsia" w:hAnsi="Poppins" w:cs="Poppins"/>
        </w:rPr>
        <w:t>L</w:t>
      </w:r>
      <w:r w:rsidRPr="52AF9C56">
        <w:rPr>
          <w:rFonts w:ascii="Poppins" w:eastAsiaTheme="majorEastAsia" w:hAnsi="Poppins" w:cs="Poppins"/>
        </w:rPr>
        <w:t xml:space="preserve">oad </w:t>
      </w:r>
      <w:r w:rsidR="003862E7" w:rsidRPr="52AF9C56">
        <w:rPr>
          <w:rFonts w:ascii="Poppins" w:eastAsiaTheme="majorEastAsia" w:hAnsi="Poppins" w:cs="Poppins"/>
        </w:rPr>
        <w:t>B</w:t>
      </w:r>
      <w:r w:rsidRPr="52AF9C56">
        <w:rPr>
          <w:rFonts w:ascii="Poppins" w:eastAsiaTheme="majorEastAsia" w:hAnsi="Poppins" w:cs="Poppins"/>
        </w:rPr>
        <w:t xml:space="preserve">locks, </w:t>
      </w:r>
      <w:r w:rsidR="003862E7" w:rsidRPr="52AF9C56">
        <w:rPr>
          <w:rFonts w:ascii="Poppins" w:eastAsiaTheme="majorEastAsia" w:hAnsi="Poppins" w:cs="Poppins"/>
        </w:rPr>
        <w:t>rather than F</w:t>
      </w:r>
      <w:r w:rsidRPr="52AF9C56">
        <w:rPr>
          <w:rFonts w:ascii="Poppins" w:eastAsiaTheme="majorEastAsia" w:hAnsi="Poppins" w:cs="Poppins"/>
        </w:rPr>
        <w:t xml:space="preserve">ast </w:t>
      </w:r>
      <w:r w:rsidR="003862E7" w:rsidRPr="52AF9C56">
        <w:rPr>
          <w:rFonts w:ascii="Poppins" w:eastAsiaTheme="majorEastAsia" w:hAnsi="Poppins" w:cs="Poppins"/>
        </w:rPr>
        <w:t>L</w:t>
      </w:r>
      <w:r w:rsidRPr="52AF9C56">
        <w:rPr>
          <w:rFonts w:ascii="Poppins" w:eastAsiaTheme="majorEastAsia" w:hAnsi="Poppins" w:cs="Poppins"/>
        </w:rPr>
        <w:t xml:space="preserve">oad </w:t>
      </w:r>
      <w:r w:rsidR="003862E7" w:rsidRPr="52AF9C56">
        <w:rPr>
          <w:rFonts w:ascii="Poppins" w:eastAsiaTheme="majorEastAsia" w:hAnsi="Poppins" w:cs="Poppins"/>
        </w:rPr>
        <w:t>B</w:t>
      </w:r>
      <w:r w:rsidRPr="52AF9C56">
        <w:rPr>
          <w:rFonts w:ascii="Poppins" w:eastAsiaTheme="majorEastAsia" w:hAnsi="Poppins" w:cs="Poppins"/>
        </w:rPr>
        <w:t>locks.</w:t>
      </w:r>
      <w:r w:rsidR="00A007E2">
        <w:rPr>
          <w:rFonts w:ascii="Poppins" w:eastAsiaTheme="majorEastAsia" w:hAnsi="Poppins" w:cs="Poppins"/>
        </w:rPr>
        <w:t xml:space="preserve"> Following this, the Workgroup noted it would be clearer to remove reference to </w:t>
      </w:r>
      <w:r w:rsidR="002C0C99">
        <w:rPr>
          <w:rFonts w:ascii="Poppins" w:eastAsiaTheme="majorEastAsia" w:hAnsi="Poppins" w:cs="Poppins"/>
        </w:rPr>
        <w:t>percentages within the text as this is referenced within the definitions of Fast Blocks and Load Blocks.</w:t>
      </w:r>
      <w:r w:rsidR="00DF6A6F" w:rsidRPr="52AF9C56">
        <w:rPr>
          <w:rFonts w:ascii="Poppins" w:eastAsiaTheme="majorEastAsia" w:hAnsi="Poppins" w:cs="Poppins"/>
        </w:rPr>
        <w:t xml:space="preserve"> The Workgroup also noted that the existing timescales</w:t>
      </w:r>
      <w:r w:rsidR="000F675E">
        <w:rPr>
          <w:rFonts w:ascii="Poppins" w:eastAsiaTheme="majorEastAsia" w:hAnsi="Poppins" w:cs="Poppins"/>
        </w:rPr>
        <w:t xml:space="preserve"> within OC6</w:t>
      </w:r>
      <w:r w:rsidR="00AD2838">
        <w:rPr>
          <w:rFonts w:ascii="Poppins" w:eastAsiaTheme="majorEastAsia" w:hAnsi="Poppins" w:cs="Poppins"/>
        </w:rPr>
        <w:t>,</w:t>
      </w:r>
      <w:r w:rsidR="00DF6A6F" w:rsidRPr="52AF9C56">
        <w:rPr>
          <w:rFonts w:ascii="Poppins" w:eastAsiaTheme="majorEastAsia" w:hAnsi="Poppins" w:cs="Poppins"/>
        </w:rPr>
        <w:t xml:space="preserve"> for </w:t>
      </w:r>
      <w:r w:rsidR="00525A0C" w:rsidRPr="52AF9C56">
        <w:rPr>
          <w:rFonts w:ascii="Poppins" w:eastAsiaTheme="majorEastAsia" w:hAnsi="Poppins" w:cs="Poppins"/>
        </w:rPr>
        <w:t xml:space="preserve">additional </w:t>
      </w:r>
      <w:r w:rsidR="00BB38FF">
        <w:rPr>
          <w:rFonts w:ascii="Poppins" w:eastAsiaTheme="majorEastAsia" w:hAnsi="Poppins" w:cs="Poppins"/>
        </w:rPr>
        <w:t>d</w:t>
      </w:r>
      <w:r w:rsidR="00525A0C" w:rsidRPr="52AF9C56">
        <w:rPr>
          <w:rFonts w:ascii="Poppins" w:eastAsiaTheme="majorEastAsia" w:hAnsi="Poppins" w:cs="Poppins"/>
        </w:rPr>
        <w:t>emand reduction</w:t>
      </w:r>
      <w:r w:rsidR="00AD2838">
        <w:rPr>
          <w:rFonts w:ascii="Poppins" w:eastAsiaTheme="majorEastAsia" w:hAnsi="Poppins" w:cs="Poppins"/>
        </w:rPr>
        <w:t>(s),</w:t>
      </w:r>
      <w:r w:rsidR="00525A0C" w:rsidRPr="52AF9C56">
        <w:rPr>
          <w:rFonts w:ascii="Poppins" w:eastAsiaTheme="majorEastAsia" w:hAnsi="Poppins" w:cs="Poppins"/>
        </w:rPr>
        <w:t xml:space="preserve"> would remain the same.</w:t>
      </w:r>
      <w:ins w:id="20" w:author="Lizzie Timmins (NESO)" w:date="2025-06-04T13:55:00Z" w16du:dateUtc="2025-06-04T12:55:00Z">
        <w:r w:rsidR="00666718">
          <w:rPr>
            <w:rFonts w:ascii="Poppins" w:eastAsiaTheme="majorEastAsia" w:hAnsi="Poppins" w:cs="Poppins"/>
          </w:rPr>
          <w:t xml:space="preserve"> Following feedback from ETG</w:t>
        </w:r>
        <w:r w:rsidR="00560C2E">
          <w:rPr>
            <w:rFonts w:ascii="Poppins" w:eastAsiaTheme="majorEastAsia" w:hAnsi="Poppins" w:cs="Poppins"/>
          </w:rPr>
          <w:t xml:space="preserve">, the Proposer removed provision for the additional 20% Demand reduction from OC6, as the view at ETG was that DCRP should be triggered </w:t>
        </w:r>
        <w:r w:rsidR="00132BC5">
          <w:rPr>
            <w:rFonts w:ascii="Poppins" w:eastAsiaTheme="majorEastAsia" w:hAnsi="Poppins" w:cs="Poppins"/>
          </w:rPr>
          <w:t>if more than 20% disconnection is nee</w:t>
        </w:r>
      </w:ins>
      <w:ins w:id="21" w:author="Lizzie Timmins (NESO)" w:date="2025-06-04T13:56:00Z" w16du:dateUtc="2025-06-04T12:56:00Z">
        <w:r w:rsidR="00132BC5">
          <w:rPr>
            <w:rFonts w:ascii="Poppins" w:eastAsiaTheme="majorEastAsia" w:hAnsi="Poppins" w:cs="Poppins"/>
          </w:rPr>
          <w:t>ded. The Workgroup agreed with this stance.</w:t>
        </w:r>
      </w:ins>
    </w:p>
    <w:p w14:paraId="2827A7DC" w14:textId="77777777" w:rsidR="007E0B12" w:rsidRPr="00D73579" w:rsidRDefault="007E0B12" w:rsidP="007E0B12">
      <w:pPr>
        <w:spacing w:after="0"/>
        <w:rPr>
          <w:rFonts w:ascii="Poppins" w:eastAsiaTheme="majorEastAsia" w:hAnsi="Poppins" w:cs="Poppins"/>
        </w:rPr>
      </w:pPr>
    </w:p>
    <w:p w14:paraId="145F6C5B" w14:textId="6787369D" w:rsidR="007E0B12" w:rsidRPr="00D73579" w:rsidRDefault="007E0B12" w:rsidP="007E0B12">
      <w:pPr>
        <w:spacing w:after="0"/>
        <w:rPr>
          <w:rFonts w:ascii="Poppins" w:eastAsiaTheme="majorEastAsia" w:hAnsi="Poppins" w:cs="Poppins"/>
        </w:rPr>
      </w:pPr>
      <w:r w:rsidRPr="00D73579">
        <w:rPr>
          <w:rFonts w:ascii="Poppins" w:eastAsiaTheme="majorEastAsia" w:hAnsi="Poppins" w:cs="Poppins"/>
          <w:b/>
          <w:bCs/>
        </w:rPr>
        <w:t>OC6.5.</w:t>
      </w:r>
      <w:r w:rsidR="002C0C99">
        <w:rPr>
          <w:rFonts w:ascii="Poppins" w:eastAsiaTheme="majorEastAsia" w:hAnsi="Poppins" w:cs="Poppins"/>
          <w:b/>
          <w:bCs/>
        </w:rPr>
        <w:t>6</w:t>
      </w:r>
      <w:r w:rsidR="00D73579" w:rsidRPr="00D73579">
        <w:rPr>
          <w:rFonts w:ascii="Poppins" w:eastAsiaTheme="majorEastAsia" w:hAnsi="Poppins" w:cs="Poppins"/>
          <w:b/>
          <w:bCs/>
        </w:rPr>
        <w:t>:</w:t>
      </w:r>
      <w:r w:rsidR="00D73579" w:rsidRPr="00D73579">
        <w:rPr>
          <w:rFonts w:ascii="Poppins" w:eastAsiaTheme="majorEastAsia" w:hAnsi="Poppins" w:cs="Poppins"/>
        </w:rPr>
        <w:t xml:space="preserve"> The Proposer asked the Workgroup whether they thought any amendments were required in OC6.5.</w:t>
      </w:r>
      <w:r w:rsidR="006C39AD">
        <w:rPr>
          <w:rFonts w:ascii="Poppins" w:eastAsiaTheme="majorEastAsia" w:hAnsi="Poppins" w:cs="Poppins"/>
        </w:rPr>
        <w:t>6</w:t>
      </w:r>
      <w:r w:rsidR="00D73579" w:rsidRPr="00D73579">
        <w:rPr>
          <w:rFonts w:ascii="Poppins" w:eastAsiaTheme="majorEastAsia" w:hAnsi="Poppins" w:cs="Poppins"/>
        </w:rPr>
        <w:t xml:space="preserve"> due to changes in OC6.5.</w:t>
      </w:r>
      <w:r w:rsidR="006C39AD">
        <w:rPr>
          <w:rFonts w:ascii="Poppins" w:eastAsiaTheme="majorEastAsia" w:hAnsi="Poppins" w:cs="Poppins"/>
        </w:rPr>
        <w:t>4</w:t>
      </w:r>
      <w:r w:rsidR="00D73579" w:rsidRPr="00D73579">
        <w:rPr>
          <w:rFonts w:ascii="Poppins" w:eastAsiaTheme="majorEastAsia" w:hAnsi="Poppins" w:cs="Poppins"/>
        </w:rPr>
        <w:t xml:space="preserve"> and OC6.5.</w:t>
      </w:r>
      <w:r w:rsidR="006C39AD">
        <w:rPr>
          <w:rFonts w:ascii="Poppins" w:eastAsiaTheme="majorEastAsia" w:hAnsi="Poppins" w:cs="Poppins"/>
        </w:rPr>
        <w:t>5</w:t>
      </w:r>
      <w:r w:rsidR="00D73579" w:rsidRPr="00D73579">
        <w:rPr>
          <w:rFonts w:ascii="Poppins" w:eastAsiaTheme="majorEastAsia" w:hAnsi="Poppins" w:cs="Poppins"/>
        </w:rPr>
        <w:t>.</w:t>
      </w:r>
      <w:r w:rsidR="00C02F9F">
        <w:rPr>
          <w:rFonts w:ascii="Poppins" w:eastAsiaTheme="majorEastAsia" w:hAnsi="Poppins" w:cs="Poppins"/>
        </w:rPr>
        <w:t xml:space="preserve"> </w:t>
      </w:r>
      <w:commentRangeStart w:id="22"/>
      <w:r w:rsidR="00C02F9F">
        <w:rPr>
          <w:rFonts w:ascii="Poppins" w:eastAsiaTheme="majorEastAsia" w:hAnsi="Poppins" w:cs="Poppins"/>
        </w:rPr>
        <w:t xml:space="preserve">One Workgroup member queried </w:t>
      </w:r>
      <w:r w:rsidR="00B44D91">
        <w:rPr>
          <w:rFonts w:ascii="Poppins" w:eastAsiaTheme="majorEastAsia" w:hAnsi="Poppins" w:cs="Poppins"/>
        </w:rPr>
        <w:t>if</w:t>
      </w:r>
      <w:r w:rsidR="00C02F9F">
        <w:rPr>
          <w:rFonts w:ascii="Poppins" w:eastAsiaTheme="majorEastAsia" w:hAnsi="Poppins" w:cs="Poppins"/>
        </w:rPr>
        <w:t xml:space="preserve"> there was a need to consider whether OC6.5.6 instructions</w:t>
      </w:r>
      <w:r w:rsidR="00185FF8">
        <w:rPr>
          <w:rFonts w:ascii="Poppins" w:eastAsiaTheme="majorEastAsia" w:hAnsi="Poppins" w:cs="Poppins"/>
        </w:rPr>
        <w:t xml:space="preserve"> (apart from using 4 Fast Load Blocks)</w:t>
      </w:r>
      <w:r w:rsidR="00C02F9F">
        <w:rPr>
          <w:rFonts w:ascii="Poppins" w:eastAsiaTheme="majorEastAsia" w:hAnsi="Poppins" w:cs="Poppins"/>
        </w:rPr>
        <w:t xml:space="preserve"> could be issued </w:t>
      </w:r>
      <w:r w:rsidR="00185FF8">
        <w:rPr>
          <w:rFonts w:ascii="Poppins" w:eastAsiaTheme="majorEastAsia" w:hAnsi="Poppins" w:cs="Poppins"/>
        </w:rPr>
        <w:t>whilst the DCRP is activated.</w:t>
      </w:r>
      <w:commentRangeEnd w:id="22"/>
      <w:r w:rsidR="007808FC">
        <w:rPr>
          <w:rStyle w:val="CommentReference"/>
        </w:rPr>
        <w:commentReference w:id="22"/>
      </w:r>
      <w:ins w:id="23" w:author="Lizzie Timmins (NESO)" w:date="2025-06-04T14:06:00Z" w16du:dateUtc="2025-06-04T13:06:00Z">
        <w:r w:rsidR="000C5056">
          <w:rPr>
            <w:rFonts w:ascii="Poppins" w:eastAsiaTheme="majorEastAsia" w:hAnsi="Poppins" w:cs="Poppins"/>
          </w:rPr>
          <w:t xml:space="preserve"> </w:t>
        </w:r>
        <w:r w:rsidR="000C5056" w:rsidRPr="000C5056">
          <w:rPr>
            <w:rFonts w:ascii="Poppins" w:eastAsiaTheme="majorEastAsia" w:hAnsi="Poppins" w:cs="Poppins"/>
          </w:rPr>
          <w:t xml:space="preserve">The NESO SME </w:t>
        </w:r>
        <w:r w:rsidR="000A594A">
          <w:rPr>
            <w:rFonts w:ascii="Poppins" w:eastAsiaTheme="majorEastAsia" w:hAnsi="Poppins" w:cs="Poppins"/>
          </w:rPr>
          <w:t>advised of the need to</w:t>
        </w:r>
        <w:r w:rsidR="000C5056" w:rsidRPr="000C5056">
          <w:rPr>
            <w:rFonts w:ascii="Poppins" w:eastAsiaTheme="majorEastAsia" w:hAnsi="Poppins" w:cs="Poppins"/>
          </w:rPr>
          <w:t xml:space="preserve"> ensur</w:t>
        </w:r>
        <w:r w:rsidR="000A594A">
          <w:rPr>
            <w:rFonts w:ascii="Poppins" w:eastAsiaTheme="majorEastAsia" w:hAnsi="Poppins" w:cs="Poppins"/>
          </w:rPr>
          <w:t>e</w:t>
        </w:r>
        <w:r w:rsidR="000C5056" w:rsidRPr="000C5056">
          <w:rPr>
            <w:rFonts w:ascii="Poppins" w:eastAsiaTheme="majorEastAsia" w:hAnsi="Poppins" w:cs="Poppins"/>
          </w:rPr>
          <w:t xml:space="preserve"> consistency </w:t>
        </w:r>
      </w:ins>
      <w:ins w:id="24" w:author="Lizzie Timmins (NESO)" w:date="2025-06-04T14:07:00Z" w16du:dateUtc="2025-06-04T13:07:00Z">
        <w:r w:rsidR="000A594A">
          <w:rPr>
            <w:rFonts w:ascii="Poppins" w:eastAsiaTheme="majorEastAsia" w:hAnsi="Poppins" w:cs="Poppins"/>
          </w:rPr>
          <w:t xml:space="preserve">between OC6 and </w:t>
        </w:r>
      </w:ins>
      <w:ins w:id="25" w:author="Lizzie Timmins (NESO)" w:date="2025-06-04T14:06:00Z" w16du:dateUtc="2025-06-04T13:06:00Z">
        <w:r w:rsidR="000C5056" w:rsidRPr="000C5056">
          <w:rPr>
            <w:rFonts w:ascii="Poppins" w:eastAsiaTheme="majorEastAsia" w:hAnsi="Poppins" w:cs="Poppins"/>
          </w:rPr>
          <w:t>the new DCRP structure. The Workgroup acknowledged the importance of making these changes to maintain clarity and operational effectiveness.</w:t>
        </w:r>
      </w:ins>
    </w:p>
    <w:p w14:paraId="30D4A34F" w14:textId="560305FF" w:rsidR="004624EF" w:rsidRPr="00D73579" w:rsidRDefault="004624EF" w:rsidP="00D73579">
      <w:pPr>
        <w:spacing w:after="0"/>
        <w:rPr>
          <w:rFonts w:ascii="Poppins" w:eastAsiaTheme="majorEastAsia" w:hAnsi="Poppins" w:cs="Poppins"/>
        </w:rPr>
      </w:pPr>
    </w:p>
    <w:p w14:paraId="096B25DC" w14:textId="46E4174C" w:rsidR="00622D72" w:rsidRPr="00D73579" w:rsidRDefault="00622D72" w:rsidP="00622D72">
      <w:pPr>
        <w:spacing w:after="0"/>
        <w:rPr>
          <w:rFonts w:ascii="Poppins" w:eastAsiaTheme="majorEastAsia" w:hAnsi="Poppins" w:cs="Poppins"/>
        </w:rPr>
      </w:pPr>
      <w:r w:rsidRPr="00D73579">
        <w:rPr>
          <w:rFonts w:ascii="Poppins" w:eastAsiaTheme="majorEastAsia" w:hAnsi="Poppins" w:cs="Poppins"/>
          <w:b/>
          <w:bCs/>
        </w:rPr>
        <w:t>OC6.9</w:t>
      </w:r>
      <w:r w:rsidR="007E3FD8">
        <w:rPr>
          <w:rFonts w:ascii="Poppins" w:eastAsiaTheme="majorEastAsia" w:hAnsi="Poppins" w:cs="Poppins"/>
          <w:b/>
          <w:bCs/>
        </w:rPr>
        <w:t>.2</w:t>
      </w:r>
      <w:r w:rsidR="0062788F">
        <w:rPr>
          <w:rFonts w:ascii="Poppins" w:eastAsiaTheme="majorEastAsia" w:hAnsi="Poppins" w:cs="Poppins"/>
          <w:b/>
          <w:bCs/>
        </w:rPr>
        <w:t>:</w:t>
      </w:r>
      <w:r w:rsidR="0062788F">
        <w:rPr>
          <w:rFonts w:ascii="Poppins" w:eastAsiaTheme="majorEastAsia" w:hAnsi="Poppins" w:cs="Poppins"/>
        </w:rPr>
        <w:t xml:space="preserve"> </w:t>
      </w:r>
      <w:r w:rsidR="00AD3AE9">
        <w:rPr>
          <w:rFonts w:ascii="Poppins" w:eastAsiaTheme="majorEastAsia" w:hAnsi="Poppins" w:cs="Poppins"/>
        </w:rPr>
        <w:t xml:space="preserve">The </w:t>
      </w:r>
      <w:r w:rsidR="00AD2838">
        <w:rPr>
          <w:rFonts w:ascii="Poppins" w:eastAsiaTheme="majorEastAsia" w:hAnsi="Poppins" w:cs="Poppins"/>
        </w:rPr>
        <w:t>O</w:t>
      </w:r>
      <w:r w:rsidR="00AD3AE9">
        <w:rPr>
          <w:rFonts w:ascii="Poppins" w:eastAsiaTheme="majorEastAsia" w:hAnsi="Poppins" w:cs="Poppins"/>
        </w:rPr>
        <w:t xml:space="preserve">riginal proposed </w:t>
      </w:r>
      <w:r w:rsidR="002C3319">
        <w:rPr>
          <w:rFonts w:ascii="Poppins" w:eastAsiaTheme="majorEastAsia" w:hAnsi="Poppins" w:cs="Poppins"/>
        </w:rPr>
        <w:t>L</w:t>
      </w:r>
      <w:r w:rsidR="00AD3AE9">
        <w:rPr>
          <w:rFonts w:ascii="Poppins" w:eastAsiaTheme="majorEastAsia" w:hAnsi="Poppins" w:cs="Poppins"/>
        </w:rPr>
        <w:t xml:space="preserve">egal </w:t>
      </w:r>
      <w:r w:rsidR="002C3319">
        <w:rPr>
          <w:rFonts w:ascii="Poppins" w:eastAsiaTheme="majorEastAsia" w:hAnsi="Poppins" w:cs="Poppins"/>
        </w:rPr>
        <w:t>T</w:t>
      </w:r>
      <w:r w:rsidR="00AD3AE9">
        <w:rPr>
          <w:rFonts w:ascii="Poppins" w:eastAsiaTheme="majorEastAsia" w:hAnsi="Poppins" w:cs="Poppins"/>
        </w:rPr>
        <w:t xml:space="preserve">ext suggested a review of the DCRP </w:t>
      </w:r>
      <w:r w:rsidR="000D606C">
        <w:rPr>
          <w:rFonts w:ascii="Poppins" w:eastAsiaTheme="majorEastAsia" w:hAnsi="Poppins" w:cs="Poppins"/>
        </w:rPr>
        <w:t>every two years</w:t>
      </w:r>
      <w:r w:rsidR="00AD3AE9">
        <w:rPr>
          <w:rFonts w:ascii="Poppins" w:eastAsiaTheme="majorEastAsia" w:hAnsi="Poppins" w:cs="Poppins"/>
        </w:rPr>
        <w:t xml:space="preserve">. One Workgroup member </w:t>
      </w:r>
      <w:r w:rsidR="00F31C04">
        <w:rPr>
          <w:rFonts w:ascii="Poppins" w:eastAsiaTheme="majorEastAsia" w:hAnsi="Poppins" w:cs="Poppins"/>
        </w:rPr>
        <w:t xml:space="preserve">thought that this </w:t>
      </w:r>
      <w:r w:rsidR="000D606C">
        <w:rPr>
          <w:rFonts w:ascii="Poppins" w:eastAsiaTheme="majorEastAsia" w:hAnsi="Poppins" w:cs="Poppins"/>
        </w:rPr>
        <w:t xml:space="preserve">was too often, </w:t>
      </w:r>
      <w:r w:rsidR="00F31C04">
        <w:rPr>
          <w:rFonts w:ascii="Poppins" w:eastAsiaTheme="majorEastAsia" w:hAnsi="Poppins" w:cs="Poppins"/>
        </w:rPr>
        <w:t xml:space="preserve">so the Proposer amended this to obligate a review every </w:t>
      </w:r>
      <w:r w:rsidR="00AD2838">
        <w:rPr>
          <w:rFonts w:ascii="Poppins" w:eastAsiaTheme="majorEastAsia" w:hAnsi="Poppins" w:cs="Poppins"/>
        </w:rPr>
        <w:t>five</w:t>
      </w:r>
      <w:r w:rsidR="00F31C04">
        <w:rPr>
          <w:rFonts w:ascii="Poppins" w:eastAsiaTheme="majorEastAsia" w:hAnsi="Poppins" w:cs="Poppins"/>
        </w:rPr>
        <w:t xml:space="preserve"> years. O</w:t>
      </w:r>
      <w:r w:rsidRPr="00D73579">
        <w:rPr>
          <w:rFonts w:ascii="Poppins" w:eastAsiaTheme="majorEastAsia" w:hAnsi="Poppins" w:cs="Poppins"/>
        </w:rPr>
        <w:t xml:space="preserve">ne Workgroup member raised concerns that </w:t>
      </w:r>
      <w:r w:rsidR="005333EC">
        <w:rPr>
          <w:rFonts w:ascii="Poppins" w:eastAsiaTheme="majorEastAsia" w:hAnsi="Poppins" w:cs="Poppins"/>
        </w:rPr>
        <w:t>NESO</w:t>
      </w:r>
      <w:r w:rsidRPr="00D73579">
        <w:rPr>
          <w:rFonts w:ascii="Poppins" w:eastAsiaTheme="majorEastAsia" w:hAnsi="Poppins" w:cs="Poppins"/>
        </w:rPr>
        <w:t xml:space="preserve"> could potentially change the DCRP and expect N</w:t>
      </w:r>
      <w:r w:rsidR="00DB6992">
        <w:rPr>
          <w:rFonts w:ascii="Poppins" w:eastAsiaTheme="majorEastAsia" w:hAnsi="Poppins" w:cs="Poppins"/>
        </w:rPr>
        <w:t xml:space="preserve">etwork </w:t>
      </w:r>
      <w:r w:rsidRPr="00D73579">
        <w:rPr>
          <w:rFonts w:ascii="Poppins" w:eastAsiaTheme="majorEastAsia" w:hAnsi="Poppins" w:cs="Poppins"/>
        </w:rPr>
        <w:t>O</w:t>
      </w:r>
      <w:r w:rsidR="00DB6992">
        <w:rPr>
          <w:rFonts w:ascii="Poppins" w:eastAsiaTheme="majorEastAsia" w:hAnsi="Poppins" w:cs="Poppins"/>
        </w:rPr>
        <w:t>perator</w:t>
      </w:r>
      <w:r w:rsidRPr="00D73579">
        <w:rPr>
          <w:rFonts w:ascii="Poppins" w:eastAsiaTheme="majorEastAsia" w:hAnsi="Poppins" w:cs="Poppins"/>
        </w:rPr>
        <w:t>s to comply with it</w:t>
      </w:r>
      <w:r w:rsidR="00DB6992">
        <w:rPr>
          <w:rFonts w:ascii="Poppins" w:eastAsiaTheme="majorEastAsia" w:hAnsi="Poppins" w:cs="Poppins"/>
        </w:rPr>
        <w:t xml:space="preserve"> immediately</w:t>
      </w:r>
      <w:r w:rsidRPr="00D73579">
        <w:rPr>
          <w:rFonts w:ascii="Poppins" w:eastAsiaTheme="majorEastAsia" w:hAnsi="Poppins" w:cs="Poppins"/>
        </w:rPr>
        <w:t xml:space="preserve">; they noted that there needed to be a safeguard in the </w:t>
      </w:r>
      <w:r w:rsidR="00DB6992">
        <w:rPr>
          <w:rFonts w:ascii="Poppins" w:eastAsiaTheme="majorEastAsia" w:hAnsi="Poppins" w:cs="Poppins"/>
        </w:rPr>
        <w:t>Grid C</w:t>
      </w:r>
      <w:r w:rsidRPr="00D73579">
        <w:rPr>
          <w:rFonts w:ascii="Poppins" w:eastAsiaTheme="majorEastAsia" w:hAnsi="Poppins" w:cs="Poppins"/>
        </w:rPr>
        <w:t>ode to ensure stakeholders were consulted on any changes</w:t>
      </w:r>
      <w:r w:rsidR="005A2080">
        <w:rPr>
          <w:rFonts w:ascii="Poppins" w:eastAsiaTheme="majorEastAsia" w:hAnsi="Poppins" w:cs="Poppins"/>
        </w:rPr>
        <w:t xml:space="preserve"> </w:t>
      </w:r>
      <w:r w:rsidR="00B912E3">
        <w:rPr>
          <w:rFonts w:ascii="Poppins" w:eastAsiaTheme="majorEastAsia" w:hAnsi="Poppins" w:cs="Poppins"/>
        </w:rPr>
        <w:t xml:space="preserve">to the DCRP </w:t>
      </w:r>
      <w:r w:rsidR="005A2080">
        <w:rPr>
          <w:rFonts w:ascii="Poppins" w:eastAsiaTheme="majorEastAsia" w:hAnsi="Poppins" w:cs="Poppins"/>
        </w:rPr>
        <w:t xml:space="preserve">and the Authority </w:t>
      </w:r>
      <w:r w:rsidR="00037339">
        <w:rPr>
          <w:rFonts w:ascii="Poppins" w:eastAsiaTheme="majorEastAsia" w:hAnsi="Poppins" w:cs="Poppins"/>
        </w:rPr>
        <w:t xml:space="preserve">should </w:t>
      </w:r>
      <w:r w:rsidR="005A2080">
        <w:rPr>
          <w:rFonts w:ascii="Poppins" w:eastAsiaTheme="majorEastAsia" w:hAnsi="Poppins" w:cs="Poppins"/>
        </w:rPr>
        <w:t xml:space="preserve">approve </w:t>
      </w:r>
      <w:r w:rsidR="00037339">
        <w:rPr>
          <w:rFonts w:ascii="Poppins" w:eastAsiaTheme="majorEastAsia" w:hAnsi="Poppins" w:cs="Poppins"/>
        </w:rPr>
        <w:t>those changes</w:t>
      </w:r>
      <w:r w:rsidR="00DF40EB">
        <w:rPr>
          <w:rFonts w:ascii="Poppins" w:eastAsiaTheme="majorEastAsia" w:hAnsi="Poppins" w:cs="Poppins"/>
        </w:rPr>
        <w:t xml:space="preserve"> (given </w:t>
      </w:r>
      <w:r w:rsidR="00EC733D">
        <w:rPr>
          <w:rFonts w:ascii="Poppins" w:eastAsiaTheme="majorEastAsia" w:hAnsi="Poppins" w:cs="Poppins"/>
        </w:rPr>
        <w:t xml:space="preserve">(a) </w:t>
      </w:r>
      <w:r w:rsidR="00DF40EB">
        <w:rPr>
          <w:rFonts w:ascii="Poppins" w:eastAsiaTheme="majorEastAsia" w:hAnsi="Poppins" w:cs="Poppins"/>
        </w:rPr>
        <w:t>the practical effects, on end consumers, if it was utilised ‘in anger’</w:t>
      </w:r>
      <w:r w:rsidR="00EC733D">
        <w:rPr>
          <w:rFonts w:ascii="Poppins" w:eastAsiaTheme="majorEastAsia" w:hAnsi="Poppins" w:cs="Poppins"/>
        </w:rPr>
        <w:t xml:space="preserve"> and (b) the interaction with NCER documentation, which require</w:t>
      </w:r>
      <w:r w:rsidR="00F23ED8">
        <w:rPr>
          <w:rFonts w:ascii="Poppins" w:eastAsiaTheme="majorEastAsia" w:hAnsi="Poppins" w:cs="Poppins"/>
        </w:rPr>
        <w:t>s</w:t>
      </w:r>
      <w:r w:rsidR="00EC733D">
        <w:rPr>
          <w:rFonts w:ascii="Poppins" w:eastAsiaTheme="majorEastAsia" w:hAnsi="Poppins" w:cs="Poppins"/>
        </w:rPr>
        <w:t xml:space="preserve"> Authority approval</w:t>
      </w:r>
      <w:r w:rsidR="00F23ED8">
        <w:rPr>
          <w:rFonts w:ascii="Poppins" w:eastAsiaTheme="majorEastAsia" w:hAnsi="Poppins" w:cs="Poppins"/>
        </w:rPr>
        <w:t xml:space="preserve"> to any changes</w:t>
      </w:r>
      <w:r w:rsidR="00DF40EB">
        <w:rPr>
          <w:rFonts w:ascii="Poppins" w:eastAsiaTheme="majorEastAsia" w:hAnsi="Poppins" w:cs="Poppins"/>
        </w:rPr>
        <w:t>)</w:t>
      </w:r>
      <w:r w:rsidRPr="00D73579">
        <w:rPr>
          <w:rFonts w:ascii="Poppins" w:eastAsiaTheme="majorEastAsia" w:hAnsi="Poppins" w:cs="Poppins"/>
        </w:rPr>
        <w:t>.</w:t>
      </w:r>
      <w:r w:rsidR="00792B26">
        <w:rPr>
          <w:rFonts w:ascii="Poppins" w:eastAsiaTheme="majorEastAsia" w:hAnsi="Poppins" w:cs="Poppins"/>
        </w:rPr>
        <w:t xml:space="preserve"> </w:t>
      </w:r>
      <w:r w:rsidR="00DB6992">
        <w:rPr>
          <w:rFonts w:ascii="Poppins" w:eastAsiaTheme="majorEastAsia" w:hAnsi="Poppins" w:cs="Poppins"/>
        </w:rPr>
        <w:t>The Propose</w:t>
      </w:r>
      <w:r w:rsidR="00A70D47">
        <w:rPr>
          <w:rFonts w:ascii="Poppins" w:eastAsiaTheme="majorEastAsia" w:hAnsi="Poppins" w:cs="Poppins"/>
        </w:rPr>
        <w:t>r</w:t>
      </w:r>
      <w:r w:rsidR="00DB6992">
        <w:rPr>
          <w:rFonts w:ascii="Poppins" w:eastAsiaTheme="majorEastAsia" w:hAnsi="Poppins" w:cs="Poppins"/>
        </w:rPr>
        <w:t xml:space="preserve"> also agreed that the need </w:t>
      </w:r>
      <w:r w:rsidR="00651A90">
        <w:rPr>
          <w:rFonts w:ascii="Poppins" w:eastAsiaTheme="majorEastAsia" w:hAnsi="Poppins" w:cs="Poppins"/>
        </w:rPr>
        <w:t xml:space="preserve">to agree any </w:t>
      </w:r>
      <w:r w:rsidR="00DB6992">
        <w:rPr>
          <w:rFonts w:ascii="Poppins" w:eastAsiaTheme="majorEastAsia" w:hAnsi="Poppins" w:cs="Poppins"/>
        </w:rPr>
        <w:t xml:space="preserve">transitional arrangements to reflect any changes to the DCRP should be codified. </w:t>
      </w:r>
      <w:r w:rsidR="00792B26">
        <w:rPr>
          <w:rFonts w:ascii="Poppins" w:eastAsiaTheme="majorEastAsia" w:hAnsi="Poppins" w:cs="Poppins"/>
        </w:rPr>
        <w:t>The Proposer added further detail into OC6.9.2 to outline required engagement with Network Operators on review of the DCRP</w:t>
      </w:r>
      <w:r w:rsidR="00362917">
        <w:rPr>
          <w:rFonts w:ascii="Poppins" w:eastAsiaTheme="majorEastAsia" w:hAnsi="Poppins" w:cs="Poppins"/>
        </w:rPr>
        <w:t xml:space="preserve"> and for Authority approval of the agreed DCRP</w:t>
      </w:r>
      <w:r w:rsidR="00792B26">
        <w:rPr>
          <w:rFonts w:ascii="Poppins" w:eastAsiaTheme="majorEastAsia" w:hAnsi="Poppins" w:cs="Poppins"/>
        </w:rPr>
        <w:t>.</w:t>
      </w:r>
    </w:p>
    <w:p w14:paraId="6E98108E" w14:textId="77777777" w:rsidR="00622D72" w:rsidRPr="00D73579" w:rsidRDefault="00622D72" w:rsidP="00622D72">
      <w:pPr>
        <w:spacing w:after="0"/>
        <w:rPr>
          <w:rFonts w:ascii="Poppins" w:eastAsiaTheme="majorEastAsia" w:hAnsi="Poppins" w:cs="Poppins"/>
          <w:b/>
          <w:bCs/>
        </w:rPr>
      </w:pPr>
    </w:p>
    <w:p w14:paraId="7C4DF98D" w14:textId="0D570B74" w:rsidR="00622D72" w:rsidRPr="00D73579" w:rsidRDefault="00622D72" w:rsidP="00622D72">
      <w:pPr>
        <w:spacing w:after="0"/>
        <w:rPr>
          <w:rFonts w:ascii="Poppins" w:eastAsiaTheme="majorEastAsia" w:hAnsi="Poppins" w:cs="Poppins"/>
        </w:rPr>
      </w:pPr>
      <w:r w:rsidRPr="00D73579">
        <w:rPr>
          <w:rFonts w:ascii="Poppins" w:eastAsiaTheme="majorEastAsia" w:hAnsi="Poppins" w:cs="Poppins"/>
          <w:b/>
          <w:bCs/>
        </w:rPr>
        <w:t>OC6.9.</w:t>
      </w:r>
      <w:r w:rsidR="007E3FD8">
        <w:rPr>
          <w:rFonts w:ascii="Poppins" w:eastAsiaTheme="majorEastAsia" w:hAnsi="Poppins" w:cs="Poppins"/>
          <w:b/>
          <w:bCs/>
        </w:rPr>
        <w:t>3</w:t>
      </w:r>
      <w:r w:rsidR="001F488A">
        <w:rPr>
          <w:rFonts w:ascii="Poppins" w:eastAsiaTheme="majorEastAsia" w:hAnsi="Poppins" w:cs="Poppins"/>
          <w:b/>
          <w:bCs/>
        </w:rPr>
        <w:t>, OC6.9.4,</w:t>
      </w:r>
      <w:r w:rsidR="00F6348F">
        <w:rPr>
          <w:rFonts w:ascii="Poppins" w:eastAsiaTheme="majorEastAsia" w:hAnsi="Poppins" w:cs="Poppins"/>
          <w:b/>
          <w:bCs/>
        </w:rPr>
        <w:t xml:space="preserve"> OC6.9.5</w:t>
      </w:r>
      <w:r w:rsidR="001F488A">
        <w:rPr>
          <w:rFonts w:ascii="Poppins" w:eastAsiaTheme="majorEastAsia" w:hAnsi="Poppins" w:cs="Poppins"/>
          <w:b/>
          <w:bCs/>
        </w:rPr>
        <w:t xml:space="preserve"> and OC6.9.7</w:t>
      </w:r>
      <w:r w:rsidR="007E3FD8">
        <w:rPr>
          <w:rFonts w:ascii="Poppins" w:eastAsiaTheme="majorEastAsia" w:hAnsi="Poppins" w:cs="Poppins"/>
          <w:b/>
          <w:bCs/>
        </w:rPr>
        <w:t xml:space="preserve">: </w:t>
      </w:r>
      <w:r w:rsidRPr="00D73579">
        <w:rPr>
          <w:rFonts w:ascii="Poppins" w:eastAsiaTheme="majorEastAsia" w:hAnsi="Poppins" w:cs="Poppins"/>
        </w:rPr>
        <w:t xml:space="preserve">The </w:t>
      </w:r>
      <w:r w:rsidR="007E3FD8">
        <w:rPr>
          <w:rFonts w:ascii="Poppins" w:eastAsiaTheme="majorEastAsia" w:hAnsi="Poppins" w:cs="Poppins"/>
        </w:rPr>
        <w:t>Proposer</w:t>
      </w:r>
      <w:r w:rsidRPr="00D73579">
        <w:rPr>
          <w:rFonts w:ascii="Poppins" w:eastAsiaTheme="majorEastAsia" w:hAnsi="Poppins" w:cs="Poppins"/>
        </w:rPr>
        <w:t xml:space="preserve"> explained the intended use and timing of the proposed new DCRP notices, with Workgroup members discussing the potential of notices being used as triggers prior to the notice instructing </w:t>
      </w:r>
      <w:r w:rsidR="007E3FD8">
        <w:rPr>
          <w:rFonts w:ascii="Poppins" w:eastAsiaTheme="majorEastAsia" w:hAnsi="Poppins" w:cs="Poppins"/>
        </w:rPr>
        <w:t>D</w:t>
      </w:r>
      <w:r w:rsidRPr="00D73579">
        <w:rPr>
          <w:rFonts w:ascii="Poppins" w:eastAsiaTheme="majorEastAsia" w:hAnsi="Poppins" w:cs="Poppins"/>
        </w:rPr>
        <w:t>emand Control Rotation. A Workgroup member</w:t>
      </w:r>
      <w:r w:rsidR="004E6222">
        <w:rPr>
          <w:rFonts w:ascii="Poppins" w:eastAsiaTheme="majorEastAsia" w:hAnsi="Poppins" w:cs="Poppins"/>
        </w:rPr>
        <w:t>, noting the interaction with REMIT,</w:t>
      </w:r>
      <w:r w:rsidRPr="00D73579">
        <w:rPr>
          <w:rFonts w:ascii="Poppins" w:eastAsiaTheme="majorEastAsia" w:hAnsi="Poppins" w:cs="Poppins"/>
        </w:rPr>
        <w:t xml:space="preserve"> confirmed that in their view, market participants would </w:t>
      </w:r>
      <w:r w:rsidR="00F97656">
        <w:rPr>
          <w:rFonts w:ascii="Poppins" w:eastAsiaTheme="majorEastAsia" w:hAnsi="Poppins" w:cs="Poppins"/>
        </w:rPr>
        <w:t>require</w:t>
      </w:r>
      <w:r w:rsidR="00F97656" w:rsidRPr="00D73579">
        <w:rPr>
          <w:rFonts w:ascii="Poppins" w:eastAsiaTheme="majorEastAsia" w:hAnsi="Poppins" w:cs="Poppins"/>
        </w:rPr>
        <w:t xml:space="preserve"> </w:t>
      </w:r>
      <w:r w:rsidRPr="00D73579">
        <w:rPr>
          <w:rFonts w:ascii="Poppins" w:eastAsiaTheme="majorEastAsia" w:hAnsi="Poppins" w:cs="Poppins"/>
        </w:rPr>
        <w:t>NESO to issue notices directly to industry, rather than for industry to rely on spotting notices shared</w:t>
      </w:r>
      <w:r w:rsidR="00F97656">
        <w:rPr>
          <w:rFonts w:ascii="Poppins" w:eastAsiaTheme="majorEastAsia" w:hAnsi="Poppins" w:cs="Poppins"/>
        </w:rPr>
        <w:t>, for example,</w:t>
      </w:r>
      <w:r w:rsidRPr="00D73579">
        <w:rPr>
          <w:rFonts w:ascii="Poppins" w:eastAsiaTheme="majorEastAsia" w:hAnsi="Poppins" w:cs="Poppins"/>
        </w:rPr>
        <w:t xml:space="preserve"> on social media. Workgroup members noted that rather than the one notice proposed in the Proposer’s solution, there would be a need for a series of notices scheduled at differing times, as follows:</w:t>
      </w:r>
    </w:p>
    <w:p w14:paraId="566B9BAB" w14:textId="5F5F2A92" w:rsidR="00622D72" w:rsidRPr="00D73579" w:rsidRDefault="005C06C3" w:rsidP="00622D72">
      <w:pPr>
        <w:pStyle w:val="ListParagraph"/>
        <w:numPr>
          <w:ilvl w:val="0"/>
          <w:numId w:val="24"/>
        </w:numPr>
        <w:spacing w:after="0"/>
        <w:rPr>
          <w:rFonts w:ascii="Poppins" w:eastAsiaTheme="majorEastAsia" w:hAnsi="Poppins" w:cs="Poppins"/>
        </w:rPr>
      </w:pPr>
      <w:r>
        <w:rPr>
          <w:rFonts w:ascii="Poppins" w:eastAsiaTheme="majorEastAsia" w:hAnsi="Poppins" w:cs="Poppins"/>
        </w:rPr>
        <w:t>A notice from NESO</w:t>
      </w:r>
      <w:r w:rsidR="00A813EE">
        <w:rPr>
          <w:rFonts w:ascii="Poppins" w:eastAsiaTheme="majorEastAsia" w:hAnsi="Poppins" w:cs="Poppins"/>
        </w:rPr>
        <w:t xml:space="preserve"> to all N</w:t>
      </w:r>
      <w:r w:rsidR="00DB6992">
        <w:rPr>
          <w:rFonts w:ascii="Poppins" w:eastAsiaTheme="majorEastAsia" w:hAnsi="Poppins" w:cs="Poppins"/>
        </w:rPr>
        <w:t xml:space="preserve">etwork </w:t>
      </w:r>
      <w:r w:rsidR="00A813EE">
        <w:rPr>
          <w:rFonts w:ascii="Poppins" w:eastAsiaTheme="majorEastAsia" w:hAnsi="Poppins" w:cs="Poppins"/>
        </w:rPr>
        <w:t>O</w:t>
      </w:r>
      <w:r w:rsidR="00DB6992">
        <w:rPr>
          <w:rFonts w:ascii="Poppins" w:eastAsiaTheme="majorEastAsia" w:hAnsi="Poppins" w:cs="Poppins"/>
        </w:rPr>
        <w:t>perator</w:t>
      </w:r>
      <w:r w:rsidR="00A813EE">
        <w:rPr>
          <w:rFonts w:ascii="Poppins" w:eastAsiaTheme="majorEastAsia" w:hAnsi="Poppins" w:cs="Poppins"/>
        </w:rPr>
        <w:t>s</w:t>
      </w:r>
      <w:r w:rsidR="0045788A">
        <w:rPr>
          <w:rFonts w:ascii="Poppins" w:eastAsiaTheme="majorEastAsia" w:hAnsi="Poppins" w:cs="Poppins"/>
        </w:rPr>
        <w:t xml:space="preserve"> </w:t>
      </w:r>
      <w:r w:rsidR="00A27B92">
        <w:rPr>
          <w:rFonts w:ascii="Poppins" w:eastAsiaTheme="majorEastAsia" w:hAnsi="Poppins" w:cs="Poppins"/>
        </w:rPr>
        <w:t>and</w:t>
      </w:r>
      <w:r w:rsidR="0045788A">
        <w:rPr>
          <w:rFonts w:ascii="Poppins" w:eastAsiaTheme="majorEastAsia" w:hAnsi="Poppins" w:cs="Poppins"/>
        </w:rPr>
        <w:t xml:space="preserve"> market participants</w:t>
      </w:r>
      <w:r>
        <w:rPr>
          <w:rFonts w:ascii="Poppins" w:eastAsiaTheme="majorEastAsia" w:hAnsi="Poppins" w:cs="Poppins"/>
        </w:rPr>
        <w:t xml:space="preserve"> </w:t>
      </w:r>
      <w:r w:rsidR="00622D72" w:rsidRPr="00D73579">
        <w:rPr>
          <w:rFonts w:ascii="Poppins" w:eastAsiaTheme="majorEastAsia" w:hAnsi="Poppins" w:cs="Poppins"/>
        </w:rPr>
        <w:t xml:space="preserve">7-8 hours ahead, to provide notice of possible </w:t>
      </w:r>
      <w:r w:rsidR="00651A90">
        <w:rPr>
          <w:rFonts w:ascii="Poppins" w:eastAsiaTheme="majorEastAsia" w:hAnsi="Poppins" w:cs="Poppins"/>
        </w:rPr>
        <w:t xml:space="preserve">implementation of the </w:t>
      </w:r>
      <w:r w:rsidR="00622D72" w:rsidRPr="00D73579">
        <w:rPr>
          <w:rFonts w:ascii="Poppins" w:eastAsiaTheme="majorEastAsia" w:hAnsi="Poppins" w:cs="Poppins"/>
        </w:rPr>
        <w:t>Demand Control Rotation</w:t>
      </w:r>
      <w:r w:rsidR="00651A90">
        <w:rPr>
          <w:rFonts w:ascii="Poppins" w:eastAsiaTheme="majorEastAsia" w:hAnsi="Poppins" w:cs="Poppins"/>
        </w:rPr>
        <w:t xml:space="preserve"> Protocol</w:t>
      </w:r>
      <w:r w:rsidR="00622D72" w:rsidRPr="00D73579">
        <w:rPr>
          <w:rFonts w:ascii="Poppins" w:eastAsiaTheme="majorEastAsia" w:hAnsi="Poppins" w:cs="Poppins"/>
        </w:rPr>
        <w:t>;</w:t>
      </w:r>
    </w:p>
    <w:p w14:paraId="793FDC4A" w14:textId="182D94E5" w:rsidR="00622D72" w:rsidRPr="00D73579" w:rsidRDefault="00622D72" w:rsidP="00622D72">
      <w:pPr>
        <w:pStyle w:val="ListParagraph"/>
        <w:numPr>
          <w:ilvl w:val="0"/>
          <w:numId w:val="24"/>
        </w:numPr>
        <w:spacing w:after="0"/>
        <w:rPr>
          <w:rFonts w:ascii="Poppins" w:eastAsiaTheme="majorEastAsia" w:hAnsi="Poppins" w:cs="Poppins"/>
        </w:rPr>
      </w:pPr>
      <w:r w:rsidRPr="00D73579">
        <w:rPr>
          <w:rFonts w:ascii="Poppins" w:eastAsiaTheme="majorEastAsia" w:hAnsi="Poppins" w:cs="Poppins"/>
        </w:rPr>
        <w:t>A notice</w:t>
      </w:r>
      <w:r w:rsidR="005C06C3">
        <w:rPr>
          <w:rFonts w:ascii="Poppins" w:eastAsiaTheme="majorEastAsia" w:hAnsi="Poppins" w:cs="Poppins"/>
        </w:rPr>
        <w:t>, from NESO</w:t>
      </w:r>
      <w:r w:rsidR="00511FE5">
        <w:rPr>
          <w:rFonts w:ascii="Poppins" w:eastAsiaTheme="majorEastAsia" w:hAnsi="Poppins" w:cs="Poppins"/>
        </w:rPr>
        <w:t>,</w:t>
      </w:r>
      <w:r w:rsidR="005C06C3">
        <w:rPr>
          <w:rFonts w:ascii="Poppins" w:eastAsiaTheme="majorEastAsia" w:hAnsi="Poppins" w:cs="Poppins"/>
        </w:rPr>
        <w:t xml:space="preserve"> to each</w:t>
      </w:r>
      <w:r w:rsidR="00511FE5">
        <w:rPr>
          <w:rFonts w:ascii="Poppins" w:eastAsiaTheme="majorEastAsia" w:hAnsi="Poppins" w:cs="Poppins"/>
        </w:rPr>
        <w:t xml:space="preserve"> relevant </w:t>
      </w:r>
      <w:r w:rsidR="001B0B1D">
        <w:rPr>
          <w:rFonts w:ascii="Poppins" w:eastAsiaTheme="majorEastAsia" w:hAnsi="Poppins" w:cs="Poppins"/>
        </w:rPr>
        <w:t>N</w:t>
      </w:r>
      <w:r w:rsidR="00DB6992">
        <w:rPr>
          <w:rFonts w:ascii="Poppins" w:eastAsiaTheme="majorEastAsia" w:hAnsi="Poppins" w:cs="Poppins"/>
        </w:rPr>
        <w:t xml:space="preserve">etwork </w:t>
      </w:r>
      <w:r w:rsidR="001B0B1D">
        <w:rPr>
          <w:rFonts w:ascii="Poppins" w:eastAsiaTheme="majorEastAsia" w:hAnsi="Poppins" w:cs="Poppins"/>
        </w:rPr>
        <w:t>O</w:t>
      </w:r>
      <w:r w:rsidR="00DB6992">
        <w:rPr>
          <w:rFonts w:ascii="Poppins" w:eastAsiaTheme="majorEastAsia" w:hAnsi="Poppins" w:cs="Poppins"/>
        </w:rPr>
        <w:t>perator</w:t>
      </w:r>
      <w:r w:rsidR="00A813EE">
        <w:rPr>
          <w:rFonts w:ascii="Poppins" w:eastAsiaTheme="majorEastAsia" w:hAnsi="Poppins" w:cs="Poppins"/>
        </w:rPr>
        <w:t xml:space="preserve"> (copied to market participants)</w:t>
      </w:r>
      <w:r w:rsidRPr="00D73579">
        <w:rPr>
          <w:rFonts w:ascii="Poppins" w:eastAsiaTheme="majorEastAsia" w:hAnsi="Poppins" w:cs="Poppins"/>
        </w:rPr>
        <w:t xml:space="preserve"> to instruct </w:t>
      </w:r>
      <w:r w:rsidR="00511FE5">
        <w:rPr>
          <w:rFonts w:ascii="Poppins" w:eastAsiaTheme="majorEastAsia" w:hAnsi="Poppins" w:cs="Poppins"/>
        </w:rPr>
        <w:t xml:space="preserve">them to </w:t>
      </w:r>
      <w:r w:rsidR="00651A90">
        <w:rPr>
          <w:rFonts w:ascii="Poppins" w:eastAsiaTheme="majorEastAsia" w:hAnsi="Poppins" w:cs="Poppins"/>
        </w:rPr>
        <w:t xml:space="preserve">implement the </w:t>
      </w:r>
      <w:r w:rsidRPr="00D73579">
        <w:rPr>
          <w:rFonts w:ascii="Poppins" w:eastAsiaTheme="majorEastAsia" w:hAnsi="Poppins" w:cs="Poppins"/>
        </w:rPr>
        <w:t>Demand Control Rotation</w:t>
      </w:r>
      <w:r w:rsidR="00651A90">
        <w:rPr>
          <w:rFonts w:ascii="Poppins" w:eastAsiaTheme="majorEastAsia" w:hAnsi="Poppins" w:cs="Poppins"/>
        </w:rPr>
        <w:t xml:space="preserve"> Protocol</w:t>
      </w:r>
      <w:r w:rsidRPr="00D73579">
        <w:rPr>
          <w:rFonts w:ascii="Poppins" w:eastAsiaTheme="majorEastAsia" w:hAnsi="Poppins" w:cs="Poppins"/>
        </w:rPr>
        <w:t>;</w:t>
      </w:r>
    </w:p>
    <w:p w14:paraId="21F2F5AD" w14:textId="6924D1EA" w:rsidR="00622D72" w:rsidRPr="00526BEC" w:rsidRDefault="00622D72" w:rsidP="00DB6992">
      <w:pPr>
        <w:pStyle w:val="ListParagraph"/>
        <w:numPr>
          <w:ilvl w:val="0"/>
          <w:numId w:val="24"/>
        </w:numPr>
        <w:spacing w:after="0"/>
        <w:rPr>
          <w:rFonts w:ascii="Poppins" w:eastAsiaTheme="majorEastAsia" w:hAnsi="Poppins" w:cs="Poppins"/>
        </w:rPr>
      </w:pPr>
      <w:r w:rsidRPr="00D73579">
        <w:rPr>
          <w:rFonts w:ascii="Poppins" w:eastAsiaTheme="majorEastAsia" w:hAnsi="Poppins" w:cs="Poppins"/>
        </w:rPr>
        <w:t>A notice</w:t>
      </w:r>
      <w:r w:rsidR="00511FE5">
        <w:rPr>
          <w:rFonts w:ascii="Poppins" w:eastAsiaTheme="majorEastAsia" w:hAnsi="Poppins" w:cs="Poppins"/>
        </w:rPr>
        <w:t xml:space="preserve">, from NESO, to each relevant </w:t>
      </w:r>
      <w:r w:rsidR="001B0B1D">
        <w:rPr>
          <w:rFonts w:ascii="Poppins" w:eastAsiaTheme="majorEastAsia" w:hAnsi="Poppins" w:cs="Poppins"/>
        </w:rPr>
        <w:t>N</w:t>
      </w:r>
      <w:r w:rsidR="00DB6992">
        <w:rPr>
          <w:rFonts w:ascii="Poppins" w:eastAsiaTheme="majorEastAsia" w:hAnsi="Poppins" w:cs="Poppins"/>
        </w:rPr>
        <w:t xml:space="preserve">etwork </w:t>
      </w:r>
      <w:r w:rsidR="001B0B1D">
        <w:rPr>
          <w:rFonts w:ascii="Poppins" w:eastAsiaTheme="majorEastAsia" w:hAnsi="Poppins" w:cs="Poppins"/>
        </w:rPr>
        <w:t>O</w:t>
      </w:r>
      <w:r w:rsidR="00DB6992">
        <w:rPr>
          <w:rFonts w:ascii="Poppins" w:eastAsiaTheme="majorEastAsia" w:hAnsi="Poppins" w:cs="Poppins"/>
        </w:rPr>
        <w:t>perator</w:t>
      </w:r>
      <w:r w:rsidR="001B0B1D">
        <w:rPr>
          <w:rFonts w:ascii="Poppins" w:eastAsiaTheme="majorEastAsia" w:hAnsi="Poppins" w:cs="Poppins"/>
        </w:rPr>
        <w:t xml:space="preserve"> </w:t>
      </w:r>
      <w:r w:rsidR="0045788A">
        <w:rPr>
          <w:rFonts w:ascii="Poppins" w:eastAsiaTheme="majorEastAsia" w:hAnsi="Poppins" w:cs="Poppins"/>
        </w:rPr>
        <w:t>(copied to market participants)</w:t>
      </w:r>
      <w:r w:rsidR="0045788A" w:rsidRPr="00D73579">
        <w:rPr>
          <w:rFonts w:ascii="Poppins" w:eastAsiaTheme="majorEastAsia" w:hAnsi="Poppins" w:cs="Poppins"/>
        </w:rPr>
        <w:t xml:space="preserve"> </w:t>
      </w:r>
      <w:r w:rsidR="001B0B1D">
        <w:rPr>
          <w:rFonts w:ascii="Poppins" w:eastAsiaTheme="majorEastAsia" w:hAnsi="Poppins" w:cs="Poppins"/>
        </w:rPr>
        <w:t>to instruct them</w:t>
      </w:r>
      <w:r w:rsidRPr="00D73579">
        <w:rPr>
          <w:rFonts w:ascii="Poppins" w:eastAsiaTheme="majorEastAsia" w:hAnsi="Poppins" w:cs="Poppins"/>
        </w:rPr>
        <w:t xml:space="preserve"> to stop </w:t>
      </w:r>
      <w:r w:rsidR="00651A90">
        <w:rPr>
          <w:rFonts w:ascii="Poppins" w:eastAsiaTheme="majorEastAsia" w:hAnsi="Poppins" w:cs="Poppins"/>
        </w:rPr>
        <w:t xml:space="preserve">implementing the </w:t>
      </w:r>
      <w:r w:rsidRPr="00D73579">
        <w:rPr>
          <w:rFonts w:ascii="Poppins" w:eastAsiaTheme="majorEastAsia" w:hAnsi="Poppins" w:cs="Poppins"/>
        </w:rPr>
        <w:t xml:space="preserve">Demand Control Rotation </w:t>
      </w:r>
      <w:r w:rsidR="00651A90">
        <w:rPr>
          <w:rFonts w:ascii="Poppins" w:eastAsiaTheme="majorEastAsia" w:hAnsi="Poppins" w:cs="Poppins"/>
        </w:rPr>
        <w:t>Protocol</w:t>
      </w:r>
      <w:r w:rsidR="006D61BD">
        <w:rPr>
          <w:rFonts w:ascii="Poppins" w:eastAsiaTheme="majorEastAsia" w:hAnsi="Poppins" w:cs="Poppins"/>
        </w:rPr>
        <w:t>.</w:t>
      </w:r>
      <w:r w:rsidR="006D61BD" w:rsidRPr="00D73579">
        <w:rPr>
          <w:rFonts w:ascii="Poppins" w:eastAsiaTheme="majorEastAsia" w:hAnsi="Poppins" w:cs="Poppins"/>
        </w:rPr>
        <w:t xml:space="preserve"> </w:t>
      </w:r>
      <w:r w:rsidR="006D61BD">
        <w:rPr>
          <w:rFonts w:ascii="Poppins" w:eastAsiaTheme="majorEastAsia" w:hAnsi="Poppins" w:cs="Poppins"/>
        </w:rPr>
        <w:t>S</w:t>
      </w:r>
      <w:r w:rsidRPr="00D73579">
        <w:rPr>
          <w:rFonts w:ascii="Poppins" w:eastAsiaTheme="majorEastAsia" w:hAnsi="Poppins" w:cs="Poppins"/>
        </w:rPr>
        <w:t>everal Workgroup members noted that this notice could not take effect immediately</w:t>
      </w:r>
      <w:r w:rsidR="00F637C9">
        <w:rPr>
          <w:rFonts w:ascii="Poppins" w:eastAsiaTheme="majorEastAsia" w:hAnsi="Poppins" w:cs="Poppins"/>
        </w:rPr>
        <w:t>,</w:t>
      </w:r>
      <w:r w:rsidRPr="00D73579">
        <w:rPr>
          <w:rFonts w:ascii="Poppins" w:eastAsiaTheme="majorEastAsia" w:hAnsi="Poppins" w:cs="Poppins"/>
        </w:rPr>
        <w:t xml:space="preserve"> as </w:t>
      </w:r>
      <w:r w:rsidR="00651A90">
        <w:rPr>
          <w:rFonts w:ascii="Poppins" w:eastAsiaTheme="majorEastAsia" w:hAnsi="Poppins" w:cs="Poppins"/>
        </w:rPr>
        <w:t xml:space="preserve">the </w:t>
      </w:r>
      <w:r w:rsidRPr="00D73579">
        <w:rPr>
          <w:rFonts w:ascii="Poppins" w:eastAsiaTheme="majorEastAsia" w:hAnsi="Poppins" w:cs="Poppins"/>
        </w:rPr>
        <w:t>N</w:t>
      </w:r>
      <w:r w:rsidR="00DB6992">
        <w:rPr>
          <w:rFonts w:ascii="Poppins" w:eastAsiaTheme="majorEastAsia" w:hAnsi="Poppins" w:cs="Poppins"/>
        </w:rPr>
        <w:t xml:space="preserve">etwork </w:t>
      </w:r>
      <w:r w:rsidRPr="00526BEC">
        <w:rPr>
          <w:rFonts w:ascii="Poppins" w:eastAsiaTheme="majorEastAsia" w:hAnsi="Poppins" w:cs="Poppins"/>
        </w:rPr>
        <w:t>O</w:t>
      </w:r>
      <w:r w:rsidR="00DB6992">
        <w:rPr>
          <w:rFonts w:ascii="Poppins" w:eastAsiaTheme="majorEastAsia" w:hAnsi="Poppins" w:cs="Poppins"/>
        </w:rPr>
        <w:t>perator’s</w:t>
      </w:r>
      <w:r w:rsidRPr="00526BEC">
        <w:rPr>
          <w:rFonts w:ascii="Poppins" w:eastAsiaTheme="majorEastAsia" w:hAnsi="Poppins" w:cs="Poppins"/>
        </w:rPr>
        <w:t xml:space="preserve"> network </w:t>
      </w:r>
      <w:r w:rsidR="00DB6992">
        <w:rPr>
          <w:rFonts w:ascii="Poppins" w:eastAsiaTheme="majorEastAsia" w:hAnsi="Poppins" w:cs="Poppins"/>
        </w:rPr>
        <w:t>might</w:t>
      </w:r>
      <w:r w:rsidRPr="00526BEC">
        <w:rPr>
          <w:rFonts w:ascii="Poppins" w:eastAsiaTheme="majorEastAsia" w:hAnsi="Poppins" w:cs="Poppins"/>
        </w:rPr>
        <w:t xml:space="preserve"> need to be reconfigured to </w:t>
      </w:r>
      <w:r w:rsidR="002E6108" w:rsidRPr="00526BEC">
        <w:rPr>
          <w:rFonts w:ascii="Poppins" w:eastAsiaTheme="majorEastAsia" w:hAnsi="Poppins" w:cs="Poppins"/>
        </w:rPr>
        <w:t xml:space="preserve">return to ‘business as usual’ </w:t>
      </w:r>
      <w:r w:rsidRPr="00526BEC">
        <w:rPr>
          <w:rFonts w:ascii="Poppins" w:eastAsiaTheme="majorEastAsia" w:hAnsi="Poppins" w:cs="Poppins"/>
        </w:rPr>
        <w:t>normal</w:t>
      </w:r>
      <w:r w:rsidR="002E6108" w:rsidRPr="00526BEC">
        <w:rPr>
          <w:rFonts w:ascii="Poppins" w:eastAsiaTheme="majorEastAsia" w:hAnsi="Poppins" w:cs="Poppins"/>
        </w:rPr>
        <w:t xml:space="preserve"> operations</w:t>
      </w:r>
      <w:r w:rsidRPr="00526BEC">
        <w:rPr>
          <w:rFonts w:ascii="Poppins" w:eastAsiaTheme="majorEastAsia" w:hAnsi="Poppins" w:cs="Poppins"/>
        </w:rPr>
        <w:t>.</w:t>
      </w:r>
    </w:p>
    <w:p w14:paraId="2CF45DFA" w14:textId="510B65B6" w:rsidR="00F6348F" w:rsidRDefault="00F6348F" w:rsidP="00F6348F">
      <w:pPr>
        <w:spacing w:after="0"/>
        <w:rPr>
          <w:ins w:id="26" w:author="Lizzie Timmins (NESO)" w:date="2025-06-04T14:07:00Z" w16du:dateUtc="2025-06-04T13:07:00Z"/>
          <w:rFonts w:ascii="Poppins" w:eastAsiaTheme="majorEastAsia" w:hAnsi="Poppins" w:cs="Poppins"/>
        </w:rPr>
      </w:pPr>
      <w:r>
        <w:rPr>
          <w:rFonts w:ascii="Poppins" w:eastAsiaTheme="majorEastAsia" w:hAnsi="Poppins" w:cs="Poppins"/>
        </w:rPr>
        <w:t>These notices were added to the legal text by the Proposer following Workgroup feedback.</w:t>
      </w:r>
      <w:r w:rsidR="002322F0">
        <w:rPr>
          <w:rFonts w:ascii="Poppins" w:eastAsiaTheme="majorEastAsia" w:hAnsi="Poppins" w:cs="Poppins"/>
        </w:rPr>
        <w:t xml:space="preserve"> </w:t>
      </w:r>
      <w:r w:rsidR="002322F0" w:rsidRPr="002322F0">
        <w:rPr>
          <w:rFonts w:ascii="Poppins" w:eastAsiaTheme="majorEastAsia" w:hAnsi="Poppins" w:cs="Poppins"/>
        </w:rPr>
        <w:t>The Workgroup agreed that defining "Demand Control Rotation Period" as a specific term in the Grid Code would be beneficial for clarity and consistency.</w:t>
      </w:r>
    </w:p>
    <w:p w14:paraId="59E55B38" w14:textId="5012CE8B" w:rsidR="000F6270" w:rsidRPr="00F6348F" w:rsidRDefault="000F6270" w:rsidP="00F6348F">
      <w:pPr>
        <w:spacing w:after="0"/>
        <w:rPr>
          <w:rFonts w:ascii="Poppins" w:eastAsiaTheme="majorEastAsia" w:hAnsi="Poppins" w:cs="Poppins"/>
        </w:rPr>
      </w:pPr>
      <w:ins w:id="27" w:author="Lizzie Timmins (NESO)" w:date="2025-06-04T14:07:00Z" w16du:dateUtc="2025-06-04T13:07:00Z">
        <w:r w:rsidRPr="000F6270">
          <w:rPr>
            <w:rFonts w:ascii="Poppins" w:eastAsiaTheme="majorEastAsia" w:hAnsi="Poppins" w:cs="Poppins"/>
          </w:rPr>
          <w:t xml:space="preserve">The NESO SME requested Network Operators to confirm </w:t>
        </w:r>
        <w:r>
          <w:rPr>
            <w:rFonts w:ascii="Poppins" w:eastAsiaTheme="majorEastAsia" w:hAnsi="Poppins" w:cs="Poppins"/>
          </w:rPr>
          <w:t xml:space="preserve">whether </w:t>
        </w:r>
        <w:r w:rsidRPr="000F6270">
          <w:rPr>
            <w:rFonts w:ascii="Poppins" w:eastAsiaTheme="majorEastAsia" w:hAnsi="Poppins" w:cs="Poppins"/>
          </w:rPr>
          <w:t>they can meet the requirements</w:t>
        </w:r>
        <w:r>
          <w:rPr>
            <w:rFonts w:ascii="Poppins" w:eastAsiaTheme="majorEastAsia" w:hAnsi="Poppins" w:cs="Poppins"/>
          </w:rPr>
          <w:t xml:space="preserve"> for timings specified in OC6.9.4</w:t>
        </w:r>
        <w:r w:rsidRPr="000F6270">
          <w:rPr>
            <w:rFonts w:ascii="Poppins" w:eastAsiaTheme="majorEastAsia" w:hAnsi="Poppins" w:cs="Poppins"/>
          </w:rPr>
          <w:t xml:space="preserve">. The NESO SME also </w:t>
        </w:r>
      </w:ins>
      <w:ins w:id="28" w:author="Lizzie Timmins (NESO)" w:date="2025-06-04T14:08:00Z" w16du:dateUtc="2025-06-04T13:08:00Z">
        <w:r>
          <w:rPr>
            <w:rFonts w:ascii="Poppins" w:eastAsiaTheme="majorEastAsia" w:hAnsi="Poppins" w:cs="Poppins"/>
          </w:rPr>
          <w:t xml:space="preserve">agreed to </w:t>
        </w:r>
      </w:ins>
      <w:ins w:id="29" w:author="Lizzie Timmins (NESO)" w:date="2025-06-04T14:07:00Z" w16du:dateUtc="2025-06-04T13:07:00Z">
        <w:r w:rsidRPr="000F6270">
          <w:rPr>
            <w:rFonts w:ascii="Poppins" w:eastAsiaTheme="majorEastAsia" w:hAnsi="Poppins" w:cs="Poppins"/>
          </w:rPr>
          <w:t>take this point to ETG for further clarification.</w:t>
        </w:r>
      </w:ins>
    </w:p>
    <w:p w14:paraId="00C7ABD1" w14:textId="77777777" w:rsidR="00622D72" w:rsidRPr="00D73579" w:rsidRDefault="00622D72" w:rsidP="00622D72">
      <w:pPr>
        <w:spacing w:after="0"/>
        <w:rPr>
          <w:rFonts w:ascii="Poppins" w:eastAsiaTheme="majorEastAsia" w:hAnsi="Poppins" w:cs="Poppins"/>
        </w:rPr>
      </w:pPr>
    </w:p>
    <w:p w14:paraId="74464012" w14:textId="7AC58D93" w:rsidR="00DB517E" w:rsidRDefault="00622D72" w:rsidP="00F77816">
      <w:pPr>
        <w:spacing w:after="0"/>
        <w:rPr>
          <w:rFonts w:ascii="Poppins" w:eastAsiaTheme="majorEastAsia" w:hAnsi="Poppins" w:cs="Poppins"/>
        </w:rPr>
      </w:pPr>
      <w:r w:rsidRPr="00D73579">
        <w:rPr>
          <w:rFonts w:ascii="Poppins" w:eastAsiaTheme="majorEastAsia" w:hAnsi="Poppins" w:cs="Poppins"/>
          <w:b/>
          <w:bCs/>
        </w:rPr>
        <w:t>OC6.9.</w:t>
      </w:r>
      <w:r w:rsidR="002322F0">
        <w:rPr>
          <w:rFonts w:ascii="Poppins" w:eastAsiaTheme="majorEastAsia" w:hAnsi="Poppins" w:cs="Poppins"/>
          <w:b/>
          <w:bCs/>
        </w:rPr>
        <w:t xml:space="preserve">6: </w:t>
      </w:r>
      <w:r w:rsidR="002322F0">
        <w:rPr>
          <w:rFonts w:ascii="Poppins" w:eastAsiaTheme="majorEastAsia" w:hAnsi="Poppins" w:cs="Poppins"/>
        </w:rPr>
        <w:t xml:space="preserve">The proposed </w:t>
      </w:r>
      <w:r w:rsidR="00F637C9">
        <w:rPr>
          <w:rFonts w:ascii="Poppins" w:eastAsiaTheme="majorEastAsia" w:hAnsi="Poppins" w:cs="Poppins"/>
        </w:rPr>
        <w:t>L</w:t>
      </w:r>
      <w:r w:rsidR="002322F0">
        <w:rPr>
          <w:rFonts w:ascii="Poppins" w:eastAsiaTheme="majorEastAsia" w:hAnsi="Poppins" w:cs="Poppins"/>
        </w:rPr>
        <w:t xml:space="preserve">egal </w:t>
      </w:r>
      <w:r w:rsidR="00F637C9">
        <w:rPr>
          <w:rFonts w:ascii="Poppins" w:eastAsiaTheme="majorEastAsia" w:hAnsi="Poppins" w:cs="Poppins"/>
        </w:rPr>
        <w:t>T</w:t>
      </w:r>
      <w:r w:rsidR="002322F0">
        <w:rPr>
          <w:rFonts w:ascii="Poppins" w:eastAsiaTheme="majorEastAsia" w:hAnsi="Poppins" w:cs="Poppins"/>
        </w:rPr>
        <w:t xml:space="preserve">ext originally included provision for Network Operators to have an exemption from certain </w:t>
      </w:r>
      <w:r w:rsidR="004B6105">
        <w:rPr>
          <w:rFonts w:ascii="Poppins" w:eastAsiaTheme="majorEastAsia" w:hAnsi="Poppins" w:cs="Poppins"/>
        </w:rPr>
        <w:t xml:space="preserve">obligations and delivery incentives outlined in their licences. </w:t>
      </w:r>
      <w:r w:rsidRPr="00D73579">
        <w:rPr>
          <w:rFonts w:ascii="Poppins" w:eastAsiaTheme="majorEastAsia" w:hAnsi="Poppins" w:cs="Poppins"/>
        </w:rPr>
        <w:t xml:space="preserve">The Authority </w:t>
      </w:r>
      <w:r w:rsidR="002F1F8D">
        <w:rPr>
          <w:rFonts w:ascii="Poppins" w:eastAsiaTheme="majorEastAsia" w:hAnsi="Poppins" w:cs="Poppins"/>
        </w:rPr>
        <w:t>r</w:t>
      </w:r>
      <w:r w:rsidRPr="00D73579">
        <w:rPr>
          <w:rFonts w:ascii="Poppins" w:eastAsiaTheme="majorEastAsia" w:hAnsi="Poppins" w:cs="Poppins"/>
        </w:rPr>
        <w:t xml:space="preserve">epresentative noted the importance of understanding which incentives and licence requirements </w:t>
      </w:r>
      <w:r w:rsidR="004B6105">
        <w:rPr>
          <w:rFonts w:ascii="Poppins" w:eastAsiaTheme="majorEastAsia" w:hAnsi="Poppins" w:cs="Poppins"/>
        </w:rPr>
        <w:t>Network Operators</w:t>
      </w:r>
      <w:r w:rsidRPr="00D73579">
        <w:rPr>
          <w:rFonts w:ascii="Poppins" w:eastAsiaTheme="majorEastAsia" w:hAnsi="Poppins" w:cs="Poppins"/>
        </w:rPr>
        <w:t xml:space="preserve"> might not be able to meet during </w:t>
      </w:r>
      <w:r w:rsidR="00DB6992">
        <w:rPr>
          <w:rFonts w:ascii="Poppins" w:eastAsiaTheme="majorEastAsia" w:hAnsi="Poppins" w:cs="Poppins"/>
        </w:rPr>
        <w:t xml:space="preserve">a </w:t>
      </w:r>
      <w:r w:rsidRPr="00D73579">
        <w:rPr>
          <w:rFonts w:ascii="Poppins" w:eastAsiaTheme="majorEastAsia" w:hAnsi="Poppins" w:cs="Poppins"/>
        </w:rPr>
        <w:t>Demand Control Rotation</w:t>
      </w:r>
      <w:r w:rsidR="00DB6992">
        <w:rPr>
          <w:rFonts w:ascii="Poppins" w:eastAsiaTheme="majorEastAsia" w:hAnsi="Poppins" w:cs="Poppins"/>
        </w:rPr>
        <w:t xml:space="preserve"> Period</w:t>
      </w:r>
      <w:r w:rsidRPr="00D73579">
        <w:rPr>
          <w:rFonts w:ascii="Poppins" w:eastAsiaTheme="majorEastAsia" w:hAnsi="Poppins" w:cs="Poppins"/>
        </w:rPr>
        <w:t xml:space="preserve">. They suggested that </w:t>
      </w:r>
      <w:r w:rsidR="004B6105">
        <w:rPr>
          <w:rFonts w:ascii="Poppins" w:eastAsiaTheme="majorEastAsia" w:hAnsi="Poppins" w:cs="Poppins"/>
        </w:rPr>
        <w:t>the Authority</w:t>
      </w:r>
      <w:r w:rsidRPr="00D73579">
        <w:rPr>
          <w:rFonts w:ascii="Poppins" w:eastAsiaTheme="majorEastAsia" w:hAnsi="Poppins" w:cs="Poppins"/>
        </w:rPr>
        <w:t xml:space="preserve"> could consider ex-post derogations when evaluating incentives</w:t>
      </w:r>
      <w:r w:rsidR="004B6105">
        <w:rPr>
          <w:rFonts w:ascii="Poppins" w:eastAsiaTheme="majorEastAsia" w:hAnsi="Poppins" w:cs="Poppins"/>
        </w:rPr>
        <w:t xml:space="preserve"> </w:t>
      </w:r>
      <w:proofErr w:type="gramStart"/>
      <w:r w:rsidR="004B6105">
        <w:rPr>
          <w:rFonts w:ascii="Poppins" w:eastAsiaTheme="majorEastAsia" w:hAnsi="Poppins" w:cs="Poppins"/>
        </w:rPr>
        <w:t>and</w:t>
      </w:r>
      <w:r w:rsidRPr="00D73579">
        <w:rPr>
          <w:rFonts w:ascii="Poppins" w:eastAsiaTheme="majorEastAsia" w:hAnsi="Poppins" w:cs="Poppins"/>
        </w:rPr>
        <w:t xml:space="preserve"> also</w:t>
      </w:r>
      <w:proofErr w:type="gramEnd"/>
      <w:r w:rsidRPr="00D73579">
        <w:rPr>
          <w:rFonts w:ascii="Poppins" w:eastAsiaTheme="majorEastAsia" w:hAnsi="Poppins" w:cs="Poppins"/>
        </w:rPr>
        <w:t xml:space="preserve"> mentioned the need to check from a legal perspective whether the text in OC6.9.</w:t>
      </w:r>
      <w:r w:rsidR="004B6105">
        <w:rPr>
          <w:rFonts w:ascii="Poppins" w:eastAsiaTheme="majorEastAsia" w:hAnsi="Poppins" w:cs="Poppins"/>
        </w:rPr>
        <w:t>6</w:t>
      </w:r>
      <w:r w:rsidRPr="00D73579">
        <w:rPr>
          <w:rFonts w:ascii="Poppins" w:eastAsiaTheme="majorEastAsia" w:hAnsi="Poppins" w:cs="Poppins"/>
        </w:rPr>
        <w:t xml:space="preserve"> is applicable within the bounds of the existing licence</w:t>
      </w:r>
      <w:r w:rsidR="0074319A">
        <w:rPr>
          <w:rFonts w:ascii="Poppins" w:eastAsiaTheme="majorEastAsia" w:hAnsi="Poppins" w:cs="Poppins"/>
        </w:rPr>
        <w:t>,</w:t>
      </w:r>
      <w:r w:rsidRPr="00D73579">
        <w:rPr>
          <w:rFonts w:ascii="Poppins" w:eastAsiaTheme="majorEastAsia" w:hAnsi="Poppins" w:cs="Poppins"/>
        </w:rPr>
        <w:t xml:space="preserve"> rather than through primary legislation. The Authority Representative took an action to consider these issues and provide</w:t>
      </w:r>
      <w:r w:rsidR="004B6105">
        <w:rPr>
          <w:rFonts w:ascii="Poppins" w:eastAsiaTheme="majorEastAsia" w:hAnsi="Poppins" w:cs="Poppins"/>
        </w:rPr>
        <w:t>d the Workgroup with a letter</w:t>
      </w:r>
      <w:r w:rsidR="00C2339A">
        <w:rPr>
          <w:rFonts w:ascii="Poppins" w:eastAsiaTheme="majorEastAsia" w:hAnsi="Poppins" w:cs="Poppins"/>
        </w:rPr>
        <w:t xml:space="preserve"> previously sent to the Electricity Networks Association (ENA) regarding derogations</w:t>
      </w:r>
      <w:r w:rsidR="002558C4">
        <w:rPr>
          <w:rFonts w:ascii="Poppins" w:eastAsiaTheme="majorEastAsia" w:hAnsi="Poppins" w:cs="Poppins"/>
        </w:rPr>
        <w:t xml:space="preserve"> (</w:t>
      </w:r>
      <w:r w:rsidR="002558C4" w:rsidRPr="002558C4">
        <w:rPr>
          <w:rFonts w:ascii="Poppins" w:eastAsiaTheme="majorEastAsia" w:hAnsi="Poppins" w:cs="Poppins"/>
          <w:b/>
          <w:bCs/>
        </w:rPr>
        <w:t>Annex 05</w:t>
      </w:r>
      <w:r w:rsidR="002558C4">
        <w:rPr>
          <w:rFonts w:ascii="Poppins" w:eastAsiaTheme="majorEastAsia" w:hAnsi="Poppins" w:cs="Poppins"/>
        </w:rPr>
        <w:t>)</w:t>
      </w:r>
      <w:r w:rsidR="00C2339A">
        <w:rPr>
          <w:rFonts w:ascii="Poppins" w:eastAsiaTheme="majorEastAsia" w:hAnsi="Poppins" w:cs="Poppins"/>
        </w:rPr>
        <w:t>.</w:t>
      </w:r>
      <w:r w:rsidR="006C1437">
        <w:rPr>
          <w:rFonts w:ascii="Poppins" w:eastAsiaTheme="majorEastAsia" w:hAnsi="Poppins" w:cs="Poppins"/>
        </w:rPr>
        <w:t xml:space="preserve"> Several Network Operator Workgroup members expressed concern with this, noting that even though </w:t>
      </w:r>
      <w:r w:rsidR="00DB6992">
        <w:rPr>
          <w:rFonts w:ascii="Poppins" w:eastAsiaTheme="majorEastAsia" w:hAnsi="Poppins" w:cs="Poppins"/>
        </w:rPr>
        <w:t xml:space="preserve">the </w:t>
      </w:r>
      <w:r w:rsidR="006C1437">
        <w:rPr>
          <w:rFonts w:ascii="Poppins" w:eastAsiaTheme="majorEastAsia" w:hAnsi="Poppins" w:cs="Poppins"/>
        </w:rPr>
        <w:t xml:space="preserve">DCRP would be beneficial to society, it would not be beneficial for Network Operators to </w:t>
      </w:r>
      <w:r w:rsidR="002F1F8D">
        <w:rPr>
          <w:rFonts w:ascii="Poppins" w:eastAsiaTheme="majorEastAsia" w:hAnsi="Poppins" w:cs="Poppins"/>
        </w:rPr>
        <w:t>implement</w:t>
      </w:r>
      <w:r w:rsidR="006C1437">
        <w:rPr>
          <w:rFonts w:ascii="Poppins" w:eastAsiaTheme="majorEastAsia" w:hAnsi="Poppins" w:cs="Poppins"/>
        </w:rPr>
        <w:t xml:space="preserve"> it over ESEC due to the lack of protection to them if they fail to meet obligations</w:t>
      </w:r>
      <w:r w:rsidR="00F77816">
        <w:rPr>
          <w:rFonts w:ascii="Poppins" w:eastAsiaTheme="majorEastAsia" w:hAnsi="Poppins" w:cs="Poppins"/>
        </w:rPr>
        <w:t xml:space="preserve"> over a prolonged use of </w:t>
      </w:r>
      <w:r w:rsidR="00DB6992">
        <w:rPr>
          <w:rFonts w:ascii="Poppins" w:eastAsiaTheme="majorEastAsia" w:hAnsi="Poppins" w:cs="Poppins"/>
        </w:rPr>
        <w:t xml:space="preserve">the </w:t>
      </w:r>
      <w:r w:rsidR="00F77816">
        <w:rPr>
          <w:rFonts w:ascii="Poppins" w:eastAsiaTheme="majorEastAsia" w:hAnsi="Poppins" w:cs="Poppins"/>
        </w:rPr>
        <w:t>DCRP</w:t>
      </w:r>
      <w:r w:rsidR="006C1437">
        <w:rPr>
          <w:rFonts w:ascii="Poppins" w:eastAsiaTheme="majorEastAsia" w:hAnsi="Poppins" w:cs="Poppins"/>
        </w:rPr>
        <w:t xml:space="preserve">. The Proposer advised that </w:t>
      </w:r>
      <w:r w:rsidR="00F77816">
        <w:rPr>
          <w:rFonts w:ascii="Poppins" w:eastAsiaTheme="majorEastAsia" w:hAnsi="Poppins" w:cs="Poppins"/>
        </w:rPr>
        <w:t xml:space="preserve">they also had this concern and wanted to find a solution which </w:t>
      </w:r>
      <w:r w:rsidR="000275B6">
        <w:rPr>
          <w:rFonts w:ascii="Poppins" w:eastAsiaTheme="majorEastAsia" w:hAnsi="Poppins" w:cs="Poppins"/>
        </w:rPr>
        <w:t>ensured a neutral</w:t>
      </w:r>
      <w:r w:rsidR="00922E82">
        <w:rPr>
          <w:rFonts w:ascii="Poppins" w:eastAsiaTheme="majorEastAsia" w:hAnsi="Poppins" w:cs="Poppins"/>
        </w:rPr>
        <w:t xml:space="preserve"> application (whereby Network Operators were not </w:t>
      </w:r>
      <w:commentRangeStart w:id="30"/>
      <w:r w:rsidR="00922E82">
        <w:rPr>
          <w:rFonts w:ascii="Poppins" w:eastAsiaTheme="majorEastAsia" w:hAnsi="Poppins" w:cs="Poppins"/>
        </w:rPr>
        <w:t xml:space="preserve">unduly </w:t>
      </w:r>
      <w:r w:rsidR="00AD5508">
        <w:rPr>
          <w:rFonts w:ascii="Poppins" w:eastAsiaTheme="majorEastAsia" w:hAnsi="Poppins" w:cs="Poppins"/>
        </w:rPr>
        <w:t>penalised</w:t>
      </w:r>
      <w:r w:rsidR="00922E82">
        <w:rPr>
          <w:rFonts w:ascii="Poppins" w:eastAsiaTheme="majorEastAsia" w:hAnsi="Poppins" w:cs="Poppins"/>
        </w:rPr>
        <w:t xml:space="preserve"> </w:t>
      </w:r>
      <w:commentRangeEnd w:id="30"/>
      <w:r w:rsidR="00917A05">
        <w:rPr>
          <w:rStyle w:val="CommentReference"/>
        </w:rPr>
        <w:commentReference w:id="30"/>
      </w:r>
      <w:r w:rsidR="00922E82">
        <w:rPr>
          <w:rFonts w:ascii="Poppins" w:eastAsiaTheme="majorEastAsia" w:hAnsi="Poppins" w:cs="Poppins"/>
        </w:rPr>
        <w:t>i</w:t>
      </w:r>
      <w:r w:rsidR="00DB6992">
        <w:rPr>
          <w:rFonts w:ascii="Poppins" w:eastAsiaTheme="majorEastAsia" w:hAnsi="Poppins" w:cs="Poppins"/>
        </w:rPr>
        <w:t>f</w:t>
      </w:r>
      <w:r w:rsidR="00922E82">
        <w:rPr>
          <w:rFonts w:ascii="Poppins" w:eastAsiaTheme="majorEastAsia" w:hAnsi="Poppins" w:cs="Poppins"/>
        </w:rPr>
        <w:t xml:space="preserve"> </w:t>
      </w:r>
      <w:r w:rsidR="00DB6992">
        <w:rPr>
          <w:rFonts w:ascii="Poppins" w:eastAsiaTheme="majorEastAsia" w:hAnsi="Poppins" w:cs="Poppins"/>
        </w:rPr>
        <w:t xml:space="preserve">the </w:t>
      </w:r>
      <w:r w:rsidR="00922E82">
        <w:rPr>
          <w:rFonts w:ascii="Poppins" w:eastAsiaTheme="majorEastAsia" w:hAnsi="Poppins" w:cs="Poppins"/>
        </w:rPr>
        <w:t xml:space="preserve">DCRP was </w:t>
      </w:r>
      <w:r w:rsidR="00AD5508">
        <w:rPr>
          <w:rFonts w:ascii="Poppins" w:eastAsiaTheme="majorEastAsia" w:hAnsi="Poppins" w:cs="Poppins"/>
        </w:rPr>
        <w:t>utilised by NESO)</w:t>
      </w:r>
      <w:r w:rsidR="00F77816">
        <w:rPr>
          <w:rFonts w:ascii="Poppins" w:eastAsiaTheme="majorEastAsia" w:hAnsi="Poppins" w:cs="Poppins"/>
        </w:rPr>
        <w:t>.</w:t>
      </w:r>
      <w:ins w:id="31" w:author="Lizzie Timmins (NESO)" w:date="2025-06-04T13:57:00Z" w16du:dateUtc="2025-06-04T12:57:00Z">
        <w:r w:rsidR="00506E90">
          <w:rPr>
            <w:rFonts w:ascii="Poppins" w:eastAsiaTheme="majorEastAsia" w:hAnsi="Poppins" w:cs="Poppins"/>
          </w:rPr>
          <w:t xml:space="preserve"> Network Operator Workgroup members were asked to consider </w:t>
        </w:r>
        <w:r w:rsidR="00B377ED">
          <w:rPr>
            <w:rFonts w:ascii="Poppins" w:eastAsiaTheme="majorEastAsia" w:hAnsi="Poppins" w:cs="Poppins"/>
          </w:rPr>
          <w:t xml:space="preserve">what licence requirements were likely to require a derogation if DCRP was used. They indicated that the letter in </w:t>
        </w:r>
        <w:r w:rsidR="00B377ED" w:rsidRPr="009A6196">
          <w:rPr>
            <w:rFonts w:ascii="Poppins" w:eastAsiaTheme="majorEastAsia" w:hAnsi="Poppins" w:cs="Poppins"/>
            <w:b/>
            <w:bCs/>
          </w:rPr>
          <w:t>Annex 0</w:t>
        </w:r>
      </w:ins>
      <w:ins w:id="32" w:author="Lizzie Timmins (NESO)" w:date="2025-06-04T13:58:00Z" w16du:dateUtc="2025-06-04T12:58:00Z">
        <w:r w:rsidR="00B377ED" w:rsidRPr="009A6196">
          <w:rPr>
            <w:rFonts w:ascii="Poppins" w:eastAsiaTheme="majorEastAsia" w:hAnsi="Poppins" w:cs="Poppins"/>
            <w:b/>
            <w:bCs/>
          </w:rPr>
          <w:t>5</w:t>
        </w:r>
        <w:r w:rsidR="00B377ED">
          <w:rPr>
            <w:rFonts w:ascii="Poppins" w:eastAsiaTheme="majorEastAsia" w:hAnsi="Poppins" w:cs="Poppins"/>
          </w:rPr>
          <w:t xml:space="preserve"> </w:t>
        </w:r>
        <w:r w:rsidR="0062664B">
          <w:rPr>
            <w:rFonts w:ascii="Poppins" w:eastAsiaTheme="majorEastAsia" w:hAnsi="Poppins" w:cs="Poppins"/>
          </w:rPr>
          <w:t xml:space="preserve">would cover </w:t>
        </w:r>
        <w:r w:rsidR="004F1D48">
          <w:rPr>
            <w:rFonts w:ascii="Poppins" w:eastAsiaTheme="majorEastAsia" w:hAnsi="Poppins" w:cs="Poppins"/>
          </w:rPr>
          <w:t>the licence requirements that would need a derogation, however noted some practical challenges with meeting obligations.</w:t>
        </w:r>
      </w:ins>
    </w:p>
    <w:p w14:paraId="4A4732E6" w14:textId="77777777" w:rsidR="00526BEC" w:rsidRDefault="00526BEC" w:rsidP="00F77816">
      <w:pPr>
        <w:spacing w:after="0"/>
        <w:rPr>
          <w:rFonts w:ascii="Poppins" w:eastAsiaTheme="majorEastAsia" w:hAnsi="Poppins" w:cs="Poppins"/>
        </w:rPr>
      </w:pPr>
    </w:p>
    <w:p w14:paraId="1B1B1D14" w14:textId="2F9D8C78" w:rsidR="00526BEC" w:rsidRDefault="00526BEC" w:rsidP="00F77816">
      <w:pPr>
        <w:spacing w:after="0"/>
        <w:rPr>
          <w:rFonts w:ascii="Poppins" w:eastAsiaTheme="majorEastAsia" w:hAnsi="Poppins" w:cs="Poppins"/>
        </w:rPr>
      </w:pPr>
      <w:r>
        <w:rPr>
          <w:rFonts w:ascii="Poppins" w:eastAsiaTheme="majorEastAsia" w:hAnsi="Poppins" w:cs="Poppins"/>
          <w:b/>
          <w:bCs/>
        </w:rPr>
        <w:t>Operating Code 7:</w:t>
      </w:r>
    </w:p>
    <w:p w14:paraId="1540AAD2" w14:textId="66DB5A2A" w:rsidR="00610F87" w:rsidRPr="00526BEC" w:rsidDel="009A6196" w:rsidRDefault="00526BEC" w:rsidP="00F77816">
      <w:pPr>
        <w:spacing w:after="0"/>
        <w:rPr>
          <w:del w:id="33" w:author="Lizzie Timmins (NESO)" w:date="2025-06-04T14:05:00Z" w16du:dateUtc="2025-06-04T13:05:00Z"/>
          <w:rFonts w:ascii="Poppins" w:eastAsiaTheme="majorEastAsia" w:hAnsi="Poppins" w:cs="Poppins"/>
        </w:rPr>
      </w:pPr>
      <w:r>
        <w:rPr>
          <w:rFonts w:ascii="Poppins" w:eastAsiaTheme="majorEastAsia" w:hAnsi="Poppins" w:cs="Poppins"/>
        </w:rPr>
        <w:t>The Workgroup reviewed the amendments made to OC7</w:t>
      </w:r>
      <w:r w:rsidR="00D666B9">
        <w:rPr>
          <w:rFonts w:ascii="Poppins" w:eastAsiaTheme="majorEastAsia" w:hAnsi="Poppins" w:cs="Poppins"/>
        </w:rPr>
        <w:t xml:space="preserve"> Appendix 1</w:t>
      </w:r>
      <w:ins w:id="34" w:author="Lizzie Timmins (NESO)" w:date="2025-06-04T13:59:00Z" w16du:dateUtc="2025-06-04T12:59:00Z">
        <w:r w:rsidR="001D48DE">
          <w:rPr>
            <w:rFonts w:ascii="Poppins" w:eastAsiaTheme="majorEastAsia" w:hAnsi="Poppins" w:cs="Poppins"/>
          </w:rPr>
          <w:t xml:space="preserve"> to add the new notices required for DCRP</w:t>
        </w:r>
      </w:ins>
      <w:r w:rsidR="00D666B9">
        <w:rPr>
          <w:rFonts w:ascii="Poppins" w:eastAsiaTheme="majorEastAsia" w:hAnsi="Poppins" w:cs="Poppins"/>
        </w:rPr>
        <w:t>.</w:t>
      </w:r>
      <w:r w:rsidR="009A795D">
        <w:rPr>
          <w:rFonts w:ascii="Poppins" w:eastAsiaTheme="majorEastAsia" w:hAnsi="Poppins" w:cs="Poppins"/>
        </w:rPr>
        <w:t xml:space="preserve"> One Workgroup member noted that the </w:t>
      </w:r>
      <w:r w:rsidR="00823093">
        <w:rPr>
          <w:rFonts w:ascii="Poppins" w:eastAsiaTheme="majorEastAsia" w:hAnsi="Poppins" w:cs="Poppins"/>
        </w:rPr>
        <w:t>‘</w:t>
      </w:r>
      <w:r w:rsidR="009A795D">
        <w:rPr>
          <w:rFonts w:ascii="Poppins" w:eastAsiaTheme="majorEastAsia" w:hAnsi="Poppins" w:cs="Poppins"/>
        </w:rPr>
        <w:t>To: For Information</w:t>
      </w:r>
      <w:r w:rsidR="00823093">
        <w:rPr>
          <w:rFonts w:ascii="Poppins" w:eastAsiaTheme="majorEastAsia" w:hAnsi="Poppins" w:cs="Poppins"/>
        </w:rPr>
        <w:t>’</w:t>
      </w:r>
      <w:r w:rsidR="009A795D">
        <w:rPr>
          <w:rFonts w:ascii="Poppins" w:eastAsiaTheme="majorEastAsia" w:hAnsi="Poppins" w:cs="Poppins"/>
        </w:rPr>
        <w:t xml:space="preserve"> column should refer to Market Participants and the Authority for the </w:t>
      </w:r>
      <w:r w:rsidR="00823093">
        <w:rPr>
          <w:rFonts w:ascii="Poppins" w:eastAsiaTheme="majorEastAsia" w:hAnsi="Poppins" w:cs="Poppins"/>
        </w:rPr>
        <w:t xml:space="preserve">notices introduced by GC0176. </w:t>
      </w:r>
      <w:ins w:id="35" w:author="Lizzie Timmins (NESO)" w:date="2025-06-04T14:02:00Z" w16du:dateUtc="2025-06-04T13:02:00Z">
        <w:r w:rsidR="00465988" w:rsidRPr="00465988">
          <w:rPr>
            <w:rFonts w:ascii="Poppins" w:eastAsiaTheme="majorEastAsia" w:hAnsi="Poppins" w:cs="Poppins"/>
          </w:rPr>
          <w:t>The Workgroup agreed the need to include a section for the types of National Electricity Transmission System notices, potentially under OC7.4.8.4, to avoid renumbering.</w:t>
        </w:r>
      </w:ins>
      <w:ins w:id="36" w:author="Lizzie Timmins (NESO)" w:date="2025-06-04T14:03:00Z" w16du:dateUtc="2025-06-04T13:03:00Z">
        <w:r w:rsidR="00C81427">
          <w:rPr>
            <w:rFonts w:ascii="Poppins" w:eastAsiaTheme="majorEastAsia" w:hAnsi="Poppins" w:cs="Poppins"/>
          </w:rPr>
          <w:t xml:space="preserve"> </w:t>
        </w:r>
        <w:r w:rsidR="00C81427" w:rsidRPr="00C81427">
          <w:rPr>
            <w:rFonts w:ascii="Poppins" w:eastAsiaTheme="majorEastAsia" w:hAnsi="Poppins" w:cs="Poppins"/>
          </w:rPr>
          <w:t>The Workgroup agreed to avoid paraphrasing the notices' purposes and instead refer directly to the relevant OC6 sections, to prevent confusion and ensure consistency.</w:t>
        </w:r>
        <w:r w:rsidR="00CC6A37">
          <w:rPr>
            <w:rFonts w:ascii="Poppins" w:eastAsiaTheme="majorEastAsia" w:hAnsi="Poppins" w:cs="Poppins"/>
          </w:rPr>
          <w:t xml:space="preserve"> </w:t>
        </w:r>
        <w:r w:rsidR="00CC6A37" w:rsidRPr="00CC6A37">
          <w:rPr>
            <w:rFonts w:ascii="Poppins" w:eastAsiaTheme="majorEastAsia" w:hAnsi="Poppins" w:cs="Poppins"/>
          </w:rPr>
          <w:t xml:space="preserve">The Workgroup </w:t>
        </w:r>
        <w:r w:rsidR="00CC6A37">
          <w:rPr>
            <w:rFonts w:ascii="Poppins" w:eastAsiaTheme="majorEastAsia" w:hAnsi="Poppins" w:cs="Poppins"/>
          </w:rPr>
          <w:t xml:space="preserve">also </w:t>
        </w:r>
        <w:r w:rsidR="00CC6A37" w:rsidRPr="00CC6A37">
          <w:rPr>
            <w:rFonts w:ascii="Poppins" w:eastAsiaTheme="majorEastAsia" w:hAnsi="Poppins" w:cs="Poppins"/>
          </w:rPr>
          <w:t>agreed that the Appendix 1 tables should be reformatted from portrait to landscape for improved readability</w:t>
        </w:r>
        <w:r w:rsidR="00CC6A37">
          <w:rPr>
            <w:rFonts w:ascii="Poppins" w:eastAsiaTheme="majorEastAsia" w:hAnsi="Poppins" w:cs="Poppins"/>
          </w:rPr>
          <w:t>.</w:t>
        </w:r>
      </w:ins>
    </w:p>
    <w:p w14:paraId="6D5B023A" w14:textId="77777777" w:rsidR="007E0B12" w:rsidRPr="00D73579" w:rsidRDefault="007E0B12" w:rsidP="007E0B12">
      <w:pPr>
        <w:spacing w:after="0"/>
        <w:rPr>
          <w:rFonts w:ascii="Poppins" w:eastAsiaTheme="majorEastAsia" w:hAnsi="Poppins" w:cs="Poppins"/>
        </w:rPr>
      </w:pPr>
    </w:p>
    <w:p w14:paraId="577164AE" w14:textId="308EA6B4" w:rsidR="007E0B12" w:rsidRPr="00D73579" w:rsidRDefault="00732A39" w:rsidP="007E0B12">
      <w:pPr>
        <w:spacing w:after="0"/>
        <w:rPr>
          <w:rFonts w:ascii="Poppins" w:eastAsiaTheme="majorEastAsia" w:hAnsi="Poppins" w:cs="Poppins"/>
          <w:b/>
          <w:bCs/>
        </w:rPr>
      </w:pPr>
      <w:r>
        <w:rPr>
          <w:rFonts w:ascii="Poppins" w:eastAsiaTheme="majorEastAsia" w:hAnsi="Poppins" w:cs="Poppins"/>
          <w:b/>
          <w:bCs/>
        </w:rPr>
        <w:t>Glossary and Definitions:</w:t>
      </w:r>
    </w:p>
    <w:p w14:paraId="391CEE54" w14:textId="432B1B77" w:rsidR="007E0B12" w:rsidRPr="00D73579" w:rsidRDefault="00F2181E" w:rsidP="007E0B12">
      <w:pPr>
        <w:spacing w:after="0"/>
        <w:rPr>
          <w:rFonts w:ascii="Poppins" w:eastAsiaTheme="majorEastAsia" w:hAnsi="Poppins" w:cs="Poppins"/>
        </w:rPr>
      </w:pPr>
      <w:r>
        <w:rPr>
          <w:rFonts w:ascii="Poppins" w:eastAsiaTheme="majorEastAsia" w:hAnsi="Poppins" w:cs="Poppins"/>
        </w:rPr>
        <w:t xml:space="preserve">The Workgroup discussed several new proposed definitions required through the introduction of </w:t>
      </w:r>
      <w:r w:rsidR="00DB6992">
        <w:rPr>
          <w:rFonts w:ascii="Poppins" w:eastAsiaTheme="majorEastAsia" w:hAnsi="Poppins" w:cs="Poppins"/>
        </w:rPr>
        <w:t xml:space="preserve">the </w:t>
      </w:r>
      <w:r>
        <w:rPr>
          <w:rFonts w:ascii="Poppins" w:eastAsiaTheme="majorEastAsia" w:hAnsi="Poppins" w:cs="Poppins"/>
        </w:rPr>
        <w:t xml:space="preserve">DCRP. </w:t>
      </w:r>
      <w:r w:rsidR="007E0B12" w:rsidRPr="00D73579">
        <w:rPr>
          <w:rFonts w:ascii="Poppins" w:eastAsiaTheme="majorEastAsia" w:hAnsi="Poppins" w:cs="Poppins"/>
        </w:rPr>
        <w:t xml:space="preserve">Workgroup members </w:t>
      </w:r>
      <w:r>
        <w:rPr>
          <w:rFonts w:ascii="Poppins" w:eastAsiaTheme="majorEastAsia" w:hAnsi="Poppins" w:cs="Poppins"/>
        </w:rPr>
        <w:t>s</w:t>
      </w:r>
      <w:r w:rsidR="007E0B12" w:rsidRPr="00D73579">
        <w:rPr>
          <w:rFonts w:ascii="Poppins" w:eastAsiaTheme="majorEastAsia" w:hAnsi="Poppins" w:cs="Poppins"/>
        </w:rPr>
        <w:t>uggesting renaming ‘Fast Blocks’ to ‘Fast Load Blocks’</w:t>
      </w:r>
      <w:r>
        <w:rPr>
          <w:rFonts w:ascii="Poppins" w:eastAsiaTheme="majorEastAsia" w:hAnsi="Poppins" w:cs="Poppins"/>
        </w:rPr>
        <w:t xml:space="preserve"> and asked</w:t>
      </w:r>
      <w:r w:rsidR="007E0B12" w:rsidRPr="00D73579">
        <w:rPr>
          <w:rFonts w:ascii="Poppins" w:eastAsiaTheme="majorEastAsia" w:hAnsi="Poppins" w:cs="Poppins"/>
        </w:rPr>
        <w:t xml:space="preserve"> for clarification on whether the definition of Load Block applies to </w:t>
      </w:r>
      <w:r w:rsidR="00AD5508">
        <w:rPr>
          <w:rFonts w:ascii="Poppins" w:eastAsiaTheme="majorEastAsia" w:hAnsi="Poppins" w:cs="Poppins"/>
        </w:rPr>
        <w:t>(</w:t>
      </w:r>
      <w:proofErr w:type="spellStart"/>
      <w:r w:rsidR="00AD5508">
        <w:rPr>
          <w:rFonts w:ascii="Poppins" w:eastAsiaTheme="majorEastAsia" w:hAnsi="Poppins" w:cs="Poppins"/>
        </w:rPr>
        <w:t>i</w:t>
      </w:r>
      <w:proofErr w:type="spellEnd"/>
      <w:r w:rsidR="00AD5508">
        <w:rPr>
          <w:rFonts w:ascii="Poppins" w:eastAsiaTheme="majorEastAsia" w:hAnsi="Poppins" w:cs="Poppins"/>
        </w:rPr>
        <w:t xml:space="preserve">) </w:t>
      </w:r>
      <w:r w:rsidR="007E0B12" w:rsidRPr="00D73579">
        <w:rPr>
          <w:rFonts w:ascii="Poppins" w:eastAsiaTheme="majorEastAsia" w:hAnsi="Poppins" w:cs="Poppins"/>
        </w:rPr>
        <w:t xml:space="preserve">DNOs </w:t>
      </w:r>
      <w:r w:rsidR="00AD5508">
        <w:rPr>
          <w:rFonts w:ascii="Poppins" w:eastAsiaTheme="majorEastAsia" w:hAnsi="Poppins" w:cs="Poppins"/>
        </w:rPr>
        <w:t xml:space="preserve">only </w:t>
      </w:r>
      <w:r w:rsidR="007E0B12" w:rsidRPr="00D73579">
        <w:rPr>
          <w:rFonts w:ascii="Poppins" w:eastAsiaTheme="majorEastAsia" w:hAnsi="Poppins" w:cs="Poppins"/>
        </w:rPr>
        <w:t xml:space="preserve">or </w:t>
      </w:r>
      <w:r w:rsidR="00AD5508">
        <w:rPr>
          <w:rFonts w:ascii="Poppins" w:eastAsiaTheme="majorEastAsia" w:hAnsi="Poppins" w:cs="Poppins"/>
        </w:rPr>
        <w:t xml:space="preserve">(ii) </w:t>
      </w:r>
      <w:r w:rsidR="007E0B12" w:rsidRPr="00D73579">
        <w:rPr>
          <w:rFonts w:ascii="Poppins" w:eastAsiaTheme="majorEastAsia" w:hAnsi="Poppins" w:cs="Poppins"/>
        </w:rPr>
        <w:t xml:space="preserve">DNOs and </w:t>
      </w:r>
      <w:r w:rsidR="00AD5508">
        <w:rPr>
          <w:rFonts w:ascii="Poppins" w:eastAsiaTheme="majorEastAsia" w:hAnsi="Poppins" w:cs="Poppins"/>
        </w:rPr>
        <w:t xml:space="preserve">transmission connected </w:t>
      </w:r>
      <w:r w:rsidR="00DB6992">
        <w:rPr>
          <w:rFonts w:ascii="Poppins" w:eastAsiaTheme="majorEastAsia" w:hAnsi="Poppins" w:cs="Poppins"/>
        </w:rPr>
        <w:t>I</w:t>
      </w:r>
      <w:r w:rsidR="007E0B12" w:rsidRPr="00D73579">
        <w:rPr>
          <w:rFonts w:ascii="Poppins" w:eastAsiaTheme="majorEastAsia" w:hAnsi="Poppins" w:cs="Poppins"/>
        </w:rPr>
        <w:t xml:space="preserve">DNOs, and whether the approximate percentages and suffix letters used in the Load Blocks definition are appropriate. </w:t>
      </w:r>
      <w:r w:rsidR="00300808">
        <w:rPr>
          <w:rFonts w:ascii="Poppins" w:eastAsiaTheme="majorEastAsia" w:hAnsi="Poppins" w:cs="Poppins"/>
        </w:rPr>
        <w:t xml:space="preserve">The Proposer confirmed that the solution applied to </w:t>
      </w:r>
      <w:r w:rsidR="00F45DA4">
        <w:rPr>
          <w:rFonts w:ascii="Poppins" w:eastAsiaTheme="majorEastAsia" w:hAnsi="Poppins" w:cs="Poppins"/>
        </w:rPr>
        <w:t>(</w:t>
      </w:r>
      <w:r w:rsidR="00DC038B">
        <w:rPr>
          <w:rFonts w:ascii="Poppins" w:eastAsiaTheme="majorEastAsia" w:hAnsi="Poppins" w:cs="Poppins"/>
        </w:rPr>
        <w:t>i</w:t>
      </w:r>
      <w:r w:rsidR="00F45DA4">
        <w:rPr>
          <w:rFonts w:ascii="Poppins" w:eastAsiaTheme="majorEastAsia" w:hAnsi="Poppins" w:cs="Poppins"/>
        </w:rPr>
        <w:t xml:space="preserve">i) DNOs </w:t>
      </w:r>
      <w:r w:rsidR="00DC038B">
        <w:rPr>
          <w:rFonts w:ascii="Poppins" w:eastAsiaTheme="majorEastAsia" w:hAnsi="Poppins" w:cs="Poppins"/>
        </w:rPr>
        <w:t>and transmission connected IDNOs</w:t>
      </w:r>
      <w:r w:rsidR="00943BB6">
        <w:rPr>
          <w:rFonts w:ascii="Poppins" w:eastAsiaTheme="majorEastAsia" w:hAnsi="Poppins" w:cs="Poppins"/>
        </w:rPr>
        <w:t>, as all are Network Operators as defined in the Grid Code</w:t>
      </w:r>
      <w:r w:rsidR="00F45DA4">
        <w:rPr>
          <w:rFonts w:ascii="Poppins" w:eastAsiaTheme="majorEastAsia" w:hAnsi="Poppins" w:cs="Poppins"/>
        </w:rPr>
        <w:t xml:space="preserve">. </w:t>
      </w:r>
      <w:r>
        <w:rPr>
          <w:rFonts w:ascii="Poppins" w:eastAsiaTheme="majorEastAsia" w:hAnsi="Poppins" w:cs="Poppins"/>
        </w:rPr>
        <w:t xml:space="preserve">One </w:t>
      </w:r>
      <w:r w:rsidRPr="00D73579">
        <w:rPr>
          <w:rFonts w:ascii="Poppins" w:eastAsiaTheme="majorEastAsia" w:hAnsi="Poppins" w:cs="Poppins"/>
        </w:rPr>
        <w:t xml:space="preserve">Workgroup member </w:t>
      </w:r>
      <w:r>
        <w:rPr>
          <w:rFonts w:ascii="Poppins" w:eastAsiaTheme="majorEastAsia" w:hAnsi="Poppins" w:cs="Poppins"/>
        </w:rPr>
        <w:t>noted that the</w:t>
      </w:r>
      <w:r w:rsidRPr="00D73579">
        <w:rPr>
          <w:rFonts w:ascii="Poppins" w:eastAsiaTheme="majorEastAsia" w:hAnsi="Poppins" w:cs="Poppins"/>
        </w:rPr>
        <w:t xml:space="preserve"> 4-6% </w:t>
      </w:r>
      <w:r>
        <w:rPr>
          <w:rFonts w:ascii="Poppins" w:eastAsiaTheme="majorEastAsia" w:hAnsi="Poppins" w:cs="Poppins"/>
        </w:rPr>
        <w:t xml:space="preserve">of </w:t>
      </w:r>
      <w:r w:rsidR="002F1F8D">
        <w:rPr>
          <w:rFonts w:ascii="Poppins" w:eastAsiaTheme="majorEastAsia" w:hAnsi="Poppins" w:cs="Poppins"/>
        </w:rPr>
        <w:t>d</w:t>
      </w:r>
      <w:r>
        <w:rPr>
          <w:rFonts w:ascii="Poppins" w:eastAsiaTheme="majorEastAsia" w:hAnsi="Poppins" w:cs="Poppins"/>
        </w:rPr>
        <w:t xml:space="preserve">emand is </w:t>
      </w:r>
      <w:r w:rsidR="002F1F8D">
        <w:rPr>
          <w:rFonts w:ascii="Poppins" w:eastAsiaTheme="majorEastAsia" w:hAnsi="Poppins" w:cs="Poppins"/>
        </w:rPr>
        <w:t xml:space="preserve">assumed to be </w:t>
      </w:r>
      <w:r w:rsidRPr="00D73579">
        <w:rPr>
          <w:rFonts w:ascii="Poppins" w:eastAsiaTheme="majorEastAsia" w:hAnsi="Poppins" w:cs="Poppins"/>
        </w:rPr>
        <w:t xml:space="preserve">based on the system peak </w:t>
      </w:r>
      <w:r>
        <w:rPr>
          <w:rFonts w:ascii="Poppins" w:eastAsiaTheme="majorEastAsia" w:hAnsi="Poppins" w:cs="Poppins"/>
        </w:rPr>
        <w:t>and</w:t>
      </w:r>
      <w:r w:rsidRPr="00D73579">
        <w:rPr>
          <w:rFonts w:ascii="Poppins" w:eastAsiaTheme="majorEastAsia" w:hAnsi="Poppins" w:cs="Poppins"/>
        </w:rPr>
        <w:t xml:space="preserve"> suggested that the wording should specify th</w:t>
      </w:r>
      <w:r>
        <w:rPr>
          <w:rFonts w:ascii="Poppins" w:eastAsiaTheme="majorEastAsia" w:hAnsi="Poppins" w:cs="Poppins"/>
        </w:rPr>
        <w:t xml:space="preserve">is </w:t>
      </w:r>
      <w:r w:rsidRPr="00D73579">
        <w:rPr>
          <w:rFonts w:ascii="Poppins" w:eastAsiaTheme="majorEastAsia" w:hAnsi="Poppins" w:cs="Poppins"/>
        </w:rPr>
        <w:t xml:space="preserve">to avoid different interpretations. </w:t>
      </w:r>
      <w:r w:rsidR="00DB6992">
        <w:rPr>
          <w:rFonts w:ascii="Poppins" w:eastAsiaTheme="majorEastAsia" w:hAnsi="Poppins" w:cs="Poppins"/>
        </w:rPr>
        <w:t>The Workgroup recognised that this was a complex are</w:t>
      </w:r>
      <w:r w:rsidR="002F1F8D">
        <w:rPr>
          <w:rFonts w:ascii="Poppins" w:eastAsiaTheme="majorEastAsia" w:hAnsi="Poppins" w:cs="Poppins"/>
        </w:rPr>
        <w:t>a</w:t>
      </w:r>
      <w:r w:rsidR="00DB6992">
        <w:rPr>
          <w:rFonts w:ascii="Poppins" w:eastAsiaTheme="majorEastAsia" w:hAnsi="Poppins" w:cs="Poppins"/>
        </w:rPr>
        <w:t xml:space="preserve"> and agree</w:t>
      </w:r>
      <w:r w:rsidR="00301268">
        <w:rPr>
          <w:rFonts w:ascii="Poppins" w:eastAsiaTheme="majorEastAsia" w:hAnsi="Poppins" w:cs="Poppins"/>
        </w:rPr>
        <w:t>d</w:t>
      </w:r>
      <w:r w:rsidR="00DB6992">
        <w:rPr>
          <w:rFonts w:ascii="Poppins" w:eastAsiaTheme="majorEastAsia" w:hAnsi="Poppins" w:cs="Poppins"/>
        </w:rPr>
        <w:t xml:space="preserve"> that, </w:t>
      </w:r>
      <w:proofErr w:type="gramStart"/>
      <w:r w:rsidR="00DB6992">
        <w:rPr>
          <w:rFonts w:ascii="Poppins" w:eastAsiaTheme="majorEastAsia" w:hAnsi="Poppins" w:cs="Poppins"/>
        </w:rPr>
        <w:t>at the moment</w:t>
      </w:r>
      <w:proofErr w:type="gramEnd"/>
      <w:r w:rsidR="00DB6992">
        <w:rPr>
          <w:rFonts w:ascii="Poppins" w:eastAsiaTheme="majorEastAsia" w:hAnsi="Poppins" w:cs="Poppins"/>
        </w:rPr>
        <w:t xml:space="preserve">, the existing interpretation would be sufficient. </w:t>
      </w:r>
      <w:r>
        <w:rPr>
          <w:rFonts w:ascii="Poppins" w:eastAsiaTheme="majorEastAsia" w:hAnsi="Poppins" w:cs="Poppins"/>
        </w:rPr>
        <w:t>There was also discussion on how Load Blocks are calculated and the consistency around this, however the Workgroup agreed this was out of scope of the modification</w:t>
      </w:r>
      <w:r w:rsidR="007E0B12" w:rsidRPr="00D73579">
        <w:rPr>
          <w:rFonts w:ascii="Poppins" w:eastAsiaTheme="majorEastAsia" w:hAnsi="Poppins" w:cs="Poppins"/>
        </w:rPr>
        <w:t>.</w:t>
      </w:r>
    </w:p>
    <w:p w14:paraId="25EFDC04" w14:textId="77777777" w:rsidR="007E0B12" w:rsidRPr="00D73579" w:rsidRDefault="007E0B12" w:rsidP="007E0B12">
      <w:pPr>
        <w:spacing w:after="0"/>
        <w:rPr>
          <w:rFonts w:ascii="Poppins" w:eastAsiaTheme="majorEastAsia" w:hAnsi="Poppins" w:cs="Poppins"/>
        </w:rPr>
      </w:pPr>
    </w:p>
    <w:p w14:paraId="7DD85493" w14:textId="7EDB203D" w:rsidR="007E0B12" w:rsidRDefault="00F2181E" w:rsidP="007E0B12">
      <w:pPr>
        <w:spacing w:after="0"/>
        <w:rPr>
          <w:rFonts w:ascii="Poppins" w:eastAsiaTheme="majorEastAsia" w:hAnsi="Poppins" w:cs="Poppins"/>
        </w:rPr>
      </w:pPr>
      <w:r>
        <w:rPr>
          <w:rFonts w:ascii="Poppins" w:eastAsiaTheme="majorEastAsia" w:hAnsi="Poppins" w:cs="Poppins"/>
        </w:rPr>
        <w:t xml:space="preserve">The Workgroup agreed that additional definitions were required for the new notices proposed for </w:t>
      </w:r>
      <w:r w:rsidR="002F1F8D">
        <w:rPr>
          <w:rFonts w:ascii="Poppins" w:eastAsiaTheme="majorEastAsia" w:hAnsi="Poppins" w:cs="Poppins"/>
        </w:rPr>
        <w:t xml:space="preserve">the </w:t>
      </w:r>
      <w:proofErr w:type="gramStart"/>
      <w:r>
        <w:rPr>
          <w:rFonts w:ascii="Poppins" w:eastAsiaTheme="majorEastAsia" w:hAnsi="Poppins" w:cs="Poppins"/>
        </w:rPr>
        <w:t>DCRP, and</w:t>
      </w:r>
      <w:proofErr w:type="gramEnd"/>
      <w:r>
        <w:rPr>
          <w:rFonts w:ascii="Poppins" w:eastAsiaTheme="majorEastAsia" w:hAnsi="Poppins" w:cs="Poppins"/>
        </w:rPr>
        <w:t xml:space="preserve"> also requested that a definition be added for Demand Control Rotation Period</w:t>
      </w:r>
      <w:r w:rsidR="00732A39">
        <w:rPr>
          <w:rFonts w:ascii="Poppins" w:eastAsiaTheme="majorEastAsia" w:hAnsi="Poppins" w:cs="Poppins"/>
        </w:rPr>
        <w:t xml:space="preserve"> for clarity</w:t>
      </w:r>
      <w:r>
        <w:rPr>
          <w:rFonts w:ascii="Poppins" w:eastAsiaTheme="majorEastAsia" w:hAnsi="Poppins" w:cs="Poppins"/>
        </w:rPr>
        <w:t xml:space="preserve">, as this is </w:t>
      </w:r>
      <w:r w:rsidR="00732A39">
        <w:rPr>
          <w:rFonts w:ascii="Poppins" w:eastAsiaTheme="majorEastAsia" w:hAnsi="Poppins" w:cs="Poppins"/>
        </w:rPr>
        <w:t>mentioned within OC6.9.7.</w:t>
      </w:r>
    </w:p>
    <w:p w14:paraId="5C65DC61" w14:textId="77777777" w:rsidR="004D1750" w:rsidRDefault="004D1750" w:rsidP="007E0B12">
      <w:pPr>
        <w:spacing w:after="0"/>
        <w:rPr>
          <w:rFonts w:ascii="Poppins" w:eastAsiaTheme="majorEastAsia" w:hAnsi="Poppins" w:cs="Poppins"/>
        </w:rPr>
      </w:pPr>
    </w:p>
    <w:p w14:paraId="701E096F" w14:textId="6E249253" w:rsidR="004D1750" w:rsidRDefault="004D1750" w:rsidP="007E0B12">
      <w:pPr>
        <w:spacing w:after="0"/>
        <w:rPr>
          <w:ins w:id="37" w:author="Lizzie Timmins (NESO)" w:date="2025-06-04T14:04:00Z" w16du:dateUtc="2025-06-04T13:04:00Z"/>
          <w:rFonts w:ascii="Poppins" w:eastAsiaTheme="majorEastAsia" w:hAnsi="Poppins" w:cs="Poppins"/>
        </w:rPr>
      </w:pPr>
      <w:r>
        <w:rPr>
          <w:rFonts w:ascii="Poppins" w:eastAsiaTheme="majorEastAsia" w:hAnsi="Poppins" w:cs="Poppins"/>
        </w:rPr>
        <w:t>When reviewing the new notices defined to enable the DCRP, the Workgroup discussed the distinction between the terms ‘notices’ and ‘warnings’ in the Grid Code.</w:t>
      </w:r>
      <w:r w:rsidR="00A91F56">
        <w:rPr>
          <w:rFonts w:ascii="Poppins" w:eastAsiaTheme="majorEastAsia" w:hAnsi="Poppins" w:cs="Poppins"/>
        </w:rPr>
        <w:t xml:space="preserve"> </w:t>
      </w:r>
      <w:r w:rsidR="00A91F56" w:rsidRPr="00A91F56">
        <w:rPr>
          <w:rFonts w:ascii="Poppins" w:eastAsiaTheme="majorEastAsia" w:hAnsi="Poppins" w:cs="Poppins"/>
        </w:rPr>
        <w:t xml:space="preserve">The Workgroup confirmed that a ‘warning’ is typically used to alert parties about something that may happen, while a ‘notice’ requires action. The Workgroup also agreed that the terms should be used consistently and appropriately to reflect the actions required, deciding to use ‘notices’ for all three </w:t>
      </w:r>
      <w:r w:rsidR="00A91F56">
        <w:rPr>
          <w:rFonts w:ascii="Poppins" w:eastAsiaTheme="majorEastAsia" w:hAnsi="Poppins" w:cs="Poppins"/>
        </w:rPr>
        <w:t xml:space="preserve">new </w:t>
      </w:r>
      <w:r w:rsidR="00A91F56" w:rsidRPr="00A91F56">
        <w:rPr>
          <w:rFonts w:ascii="Poppins" w:eastAsiaTheme="majorEastAsia" w:hAnsi="Poppins" w:cs="Poppins"/>
        </w:rPr>
        <w:t>communications, reflecting the need for action by the Network Operators.</w:t>
      </w:r>
    </w:p>
    <w:p w14:paraId="482B05AD" w14:textId="77777777" w:rsidR="00901631" w:rsidRDefault="00901631" w:rsidP="007E0B12">
      <w:pPr>
        <w:spacing w:after="0"/>
        <w:rPr>
          <w:ins w:id="38" w:author="Lizzie Timmins (NESO)" w:date="2025-06-04T14:04:00Z" w16du:dateUtc="2025-06-04T13:04:00Z"/>
          <w:rFonts w:ascii="Poppins" w:eastAsiaTheme="majorEastAsia" w:hAnsi="Poppins" w:cs="Poppins"/>
        </w:rPr>
      </w:pPr>
    </w:p>
    <w:p w14:paraId="49A78573" w14:textId="2D7CE667" w:rsidR="00901631" w:rsidRDefault="00901631" w:rsidP="007E0B12">
      <w:pPr>
        <w:spacing w:after="0"/>
        <w:rPr>
          <w:ins w:id="39" w:author="Lizzie Timmins (NESO)" w:date="2025-06-04T14:05:00Z" w16du:dateUtc="2025-06-04T13:05:00Z"/>
          <w:rFonts w:ascii="Poppins" w:eastAsiaTheme="majorEastAsia" w:hAnsi="Poppins" w:cs="Poppins"/>
        </w:rPr>
      </w:pPr>
      <w:ins w:id="40" w:author="Lizzie Timmins (NESO)" w:date="2025-06-04T14:04:00Z" w16du:dateUtc="2025-06-04T13:04:00Z">
        <w:r>
          <w:rPr>
            <w:rFonts w:ascii="Poppins" w:eastAsiaTheme="majorEastAsia" w:hAnsi="Poppins" w:cs="Poppins"/>
          </w:rPr>
          <w:t xml:space="preserve">The Workgroup </w:t>
        </w:r>
      </w:ins>
      <w:ins w:id="41" w:author="Lizzie Timmins (NESO)" w:date="2025-06-04T14:05:00Z" w16du:dateUtc="2025-06-04T13:05:00Z">
        <w:r w:rsidR="00F04F89" w:rsidRPr="00F04F89">
          <w:rPr>
            <w:rFonts w:ascii="Poppins" w:eastAsiaTheme="majorEastAsia" w:hAnsi="Poppins" w:cs="Poppins"/>
          </w:rPr>
          <w:t>noted that the notices should specify ‘Relevant Network Operators’ to ensure clarity on who the notices apply to, to account for scenarios where not all Network Operators might be involved.</w:t>
        </w:r>
      </w:ins>
    </w:p>
    <w:p w14:paraId="67921219" w14:textId="77777777" w:rsidR="009A6196" w:rsidRDefault="009A6196" w:rsidP="007E0B12">
      <w:pPr>
        <w:spacing w:after="0"/>
        <w:rPr>
          <w:ins w:id="42" w:author="Lizzie Timmins (NESO)" w:date="2025-06-04T14:05:00Z" w16du:dateUtc="2025-06-04T13:05:00Z"/>
          <w:rFonts w:ascii="Poppins" w:eastAsiaTheme="majorEastAsia" w:hAnsi="Poppins" w:cs="Poppins"/>
        </w:rPr>
      </w:pPr>
    </w:p>
    <w:p w14:paraId="499A3055" w14:textId="68CFED9E" w:rsidR="009A6196" w:rsidRDefault="009A6196" w:rsidP="007E0B12">
      <w:pPr>
        <w:spacing w:after="0"/>
        <w:rPr>
          <w:ins w:id="43" w:author="Lizzie Timmins (NESO)" w:date="2025-06-04T14:05:00Z" w16du:dateUtc="2025-06-04T13:05:00Z"/>
          <w:rFonts w:ascii="Poppins" w:eastAsiaTheme="majorEastAsia" w:hAnsi="Poppins" w:cs="Poppins"/>
        </w:rPr>
      </w:pPr>
      <w:ins w:id="44" w:author="Lizzie Timmins (NESO)" w:date="2025-06-04T14:05:00Z" w16du:dateUtc="2025-06-04T13:05:00Z">
        <w:r w:rsidRPr="009A6196">
          <w:rPr>
            <w:rFonts w:ascii="Poppins" w:eastAsiaTheme="majorEastAsia" w:hAnsi="Poppins" w:cs="Poppins"/>
          </w:rPr>
          <w:t xml:space="preserve">The Workgroup </w:t>
        </w:r>
        <w:r>
          <w:rPr>
            <w:rFonts w:ascii="Poppins" w:eastAsiaTheme="majorEastAsia" w:hAnsi="Poppins" w:cs="Poppins"/>
          </w:rPr>
          <w:t xml:space="preserve">also </w:t>
        </w:r>
        <w:r w:rsidRPr="009A6196">
          <w:rPr>
            <w:rFonts w:ascii="Poppins" w:eastAsiaTheme="majorEastAsia" w:hAnsi="Poppins" w:cs="Poppins"/>
          </w:rPr>
          <w:t>discussed whether multiple Activation Schedules might be issued and how they should be handled, agreeing that the initial Implementation notice would cover the entire period until a Stand Down notice is issued. Subsequent Activation Schedules would be issued as needed.</w:t>
        </w:r>
      </w:ins>
    </w:p>
    <w:p w14:paraId="6A590C48" w14:textId="77777777" w:rsidR="009A6196" w:rsidRDefault="009A6196" w:rsidP="007E0B12">
      <w:pPr>
        <w:spacing w:after="0"/>
        <w:rPr>
          <w:ins w:id="45" w:author="Lizzie Timmins (NESO)" w:date="2025-06-04T14:05:00Z" w16du:dateUtc="2025-06-04T13:05:00Z"/>
          <w:rFonts w:ascii="Poppins" w:eastAsiaTheme="majorEastAsia" w:hAnsi="Poppins" w:cs="Poppins"/>
        </w:rPr>
      </w:pPr>
    </w:p>
    <w:p w14:paraId="1728408C" w14:textId="3AFAD25B" w:rsidR="009A6196" w:rsidRDefault="009A6196" w:rsidP="007E0B12">
      <w:pPr>
        <w:spacing w:after="0"/>
        <w:rPr>
          <w:rFonts w:ascii="Poppins" w:eastAsiaTheme="majorEastAsia" w:hAnsi="Poppins" w:cs="Poppins"/>
        </w:rPr>
      </w:pPr>
      <w:ins w:id="46" w:author="Lizzie Timmins (NESO)" w:date="2025-06-04T14:05:00Z" w16du:dateUtc="2025-06-04T13:05:00Z">
        <w:r w:rsidRPr="00610F87">
          <w:rPr>
            <w:rFonts w:ascii="Poppins" w:eastAsiaTheme="majorEastAsia" w:hAnsi="Poppins" w:cs="Poppins"/>
          </w:rPr>
          <w:t>A Workgroup member suggested including a timeline diagram to clarify the sequence of notices and actions. The Workgroup discussed whether this should be in OC6 or OC7, agreeing that it should be created it as a standalone document first and then deciding on its placement later.</w:t>
        </w:r>
      </w:ins>
    </w:p>
    <w:p w14:paraId="626C9677" w14:textId="77777777" w:rsidR="007C6DC0" w:rsidRDefault="007C6DC0" w:rsidP="007E0B12">
      <w:pPr>
        <w:spacing w:after="0"/>
        <w:rPr>
          <w:rFonts w:ascii="Poppins" w:eastAsiaTheme="majorEastAsia" w:hAnsi="Poppins" w:cs="Poppins"/>
        </w:rPr>
      </w:pPr>
    </w:p>
    <w:p w14:paraId="51595ADE" w14:textId="7C5A6C5B" w:rsidR="00712A74" w:rsidRPr="00D73579" w:rsidRDefault="00712A74" w:rsidP="00712A74">
      <w:pPr>
        <w:spacing w:after="0"/>
        <w:rPr>
          <w:rFonts w:ascii="Poppins" w:eastAsiaTheme="majorEastAsia" w:hAnsi="Poppins" w:cs="Poppins"/>
          <w:b/>
          <w:bCs/>
        </w:rPr>
      </w:pPr>
      <w:r>
        <w:rPr>
          <w:rFonts w:ascii="Poppins" w:eastAsiaTheme="majorEastAsia" w:hAnsi="Poppins" w:cs="Poppins"/>
          <w:b/>
          <w:bCs/>
        </w:rPr>
        <w:t>Governance Rules:</w:t>
      </w:r>
    </w:p>
    <w:p w14:paraId="45113E8D" w14:textId="647E792A" w:rsidR="00712A74" w:rsidRDefault="00712A74" w:rsidP="00712A74">
      <w:pPr>
        <w:spacing w:after="0"/>
        <w:rPr>
          <w:ins w:id="47" w:author="Lizzie Timmins (NESO)" w:date="2025-06-04T14:09:00Z" w16du:dateUtc="2025-06-04T13:09:00Z"/>
          <w:rFonts w:ascii="Poppins" w:eastAsiaTheme="majorEastAsia" w:hAnsi="Poppins" w:cs="Poppins"/>
        </w:rPr>
      </w:pPr>
      <w:r>
        <w:rPr>
          <w:rFonts w:ascii="Poppins" w:eastAsiaTheme="majorEastAsia" w:hAnsi="Poppins" w:cs="Poppins"/>
        </w:rPr>
        <w:t>The Workgroup noted that GC0176 has an impact on the NCER</w:t>
      </w:r>
      <w:r w:rsidR="00D92F0A">
        <w:rPr>
          <w:rFonts w:ascii="Poppins" w:eastAsiaTheme="majorEastAsia" w:hAnsi="Poppins" w:cs="Poppins"/>
        </w:rPr>
        <w:t xml:space="preserve"> due to changes to OC6.5</w:t>
      </w:r>
      <w:r>
        <w:rPr>
          <w:rFonts w:ascii="Poppins" w:eastAsiaTheme="majorEastAsia" w:hAnsi="Poppins" w:cs="Poppins"/>
        </w:rPr>
        <w:t>. The Proposer advised that</w:t>
      </w:r>
      <w:r w:rsidR="00D92F0A">
        <w:rPr>
          <w:rFonts w:ascii="Poppins" w:eastAsiaTheme="majorEastAsia" w:hAnsi="Poppins" w:cs="Poppins"/>
        </w:rPr>
        <w:t xml:space="preserve"> OC6.9 would be added to the mapping table within Annex </w:t>
      </w:r>
      <w:proofErr w:type="gramStart"/>
      <w:r w:rsidR="00D92F0A">
        <w:rPr>
          <w:rFonts w:ascii="Poppins" w:eastAsiaTheme="majorEastAsia" w:hAnsi="Poppins" w:cs="Poppins"/>
        </w:rPr>
        <w:t>GR.B</w:t>
      </w:r>
      <w:proofErr w:type="gramEnd"/>
      <w:r w:rsidR="00D92F0A">
        <w:rPr>
          <w:rFonts w:ascii="Poppins" w:eastAsiaTheme="majorEastAsia" w:hAnsi="Poppins" w:cs="Poppins"/>
        </w:rPr>
        <w:t xml:space="preserve"> Table 2, which the Workgroup agreed with.</w:t>
      </w:r>
    </w:p>
    <w:p w14:paraId="76B8FC6F" w14:textId="77777777" w:rsidR="006A7437" w:rsidRDefault="006A7437" w:rsidP="00712A74">
      <w:pPr>
        <w:spacing w:after="0"/>
        <w:rPr>
          <w:ins w:id="48" w:author="Lizzie Timmins (NESO)" w:date="2025-06-04T14:09:00Z" w16du:dateUtc="2025-06-04T13:09:00Z"/>
          <w:rFonts w:ascii="Poppins" w:eastAsiaTheme="majorEastAsia" w:hAnsi="Poppins" w:cs="Poppins"/>
        </w:rPr>
      </w:pPr>
    </w:p>
    <w:p w14:paraId="5C14FCBB" w14:textId="39856FB0" w:rsidR="006A7437" w:rsidRDefault="006A7437" w:rsidP="00712A74">
      <w:pPr>
        <w:spacing w:after="0"/>
        <w:rPr>
          <w:ins w:id="49" w:author="Lizzie Timmins (NESO)" w:date="2025-06-04T14:09:00Z" w16du:dateUtc="2025-06-04T13:09:00Z"/>
          <w:rFonts w:ascii="Poppins" w:eastAsiaTheme="majorEastAsia" w:hAnsi="Poppins" w:cs="Poppins"/>
        </w:rPr>
      </w:pPr>
      <w:ins w:id="50" w:author="Lizzie Timmins (NESO)" w:date="2025-06-04T14:09:00Z" w16du:dateUtc="2025-06-04T13:09:00Z">
        <w:r>
          <w:rPr>
            <w:rFonts w:ascii="Poppins" w:eastAsiaTheme="majorEastAsia" w:hAnsi="Poppins" w:cs="Poppins"/>
            <w:b/>
            <w:bCs/>
          </w:rPr>
          <w:t>Interaction of DCRP with L</w:t>
        </w:r>
      </w:ins>
      <w:ins w:id="51" w:author="Lizzie Timmins (NESO)" w:date="2025-06-04T14:10:00Z" w16du:dateUtc="2025-06-04T13:10:00Z">
        <w:r w:rsidR="00BE49E8">
          <w:rPr>
            <w:rFonts w:ascii="Poppins" w:eastAsiaTheme="majorEastAsia" w:hAnsi="Poppins" w:cs="Poppins"/>
            <w:b/>
            <w:bCs/>
          </w:rPr>
          <w:t>ow Frequency Demand Disconnection (L</w:t>
        </w:r>
      </w:ins>
      <w:ins w:id="52" w:author="Lizzie Timmins (NESO)" w:date="2025-06-04T14:09:00Z" w16du:dateUtc="2025-06-04T13:09:00Z">
        <w:r>
          <w:rPr>
            <w:rFonts w:ascii="Poppins" w:eastAsiaTheme="majorEastAsia" w:hAnsi="Poppins" w:cs="Poppins"/>
            <w:b/>
            <w:bCs/>
          </w:rPr>
          <w:t>FDD</w:t>
        </w:r>
      </w:ins>
      <w:ins w:id="53" w:author="Lizzie Timmins (NESO)" w:date="2025-06-04T14:10:00Z" w16du:dateUtc="2025-06-04T13:10:00Z">
        <w:r w:rsidR="00BE49E8">
          <w:rPr>
            <w:rFonts w:ascii="Poppins" w:eastAsiaTheme="majorEastAsia" w:hAnsi="Poppins" w:cs="Poppins"/>
            <w:b/>
            <w:bCs/>
          </w:rPr>
          <w:t>)</w:t>
        </w:r>
      </w:ins>
    </w:p>
    <w:p w14:paraId="206D9DBF" w14:textId="2A03E7DA" w:rsidR="006A7437" w:rsidRPr="006A7437" w:rsidRDefault="00BE49E8" w:rsidP="00712A74">
      <w:pPr>
        <w:spacing w:after="0"/>
        <w:rPr>
          <w:rFonts w:ascii="Poppins" w:eastAsiaTheme="majorEastAsia" w:hAnsi="Poppins" w:cs="Poppins"/>
        </w:rPr>
      </w:pPr>
      <w:ins w:id="54" w:author="Lizzie Timmins (NESO)" w:date="2025-06-04T14:09:00Z" w16du:dateUtc="2025-06-04T13:09:00Z">
        <w:r w:rsidRPr="00BE49E8">
          <w:rPr>
            <w:rFonts w:ascii="Poppins" w:eastAsiaTheme="majorEastAsia" w:hAnsi="Poppins" w:cs="Poppins"/>
          </w:rPr>
          <w:t xml:space="preserve">The Workgroup discussed the overlap between LFDD and DCRP blocks, especially with high demand disconnection, the consideration needed for protected customers under both LFDD and DCRP, and the technical challenges of integrating LFDD and DCRP blocks.  The Workgroup acknowledged that the LFDD issue is complex and will require further work, but it is beyond the scope of this </w:t>
        </w:r>
        <w:r>
          <w:rPr>
            <w:rFonts w:ascii="Poppins" w:eastAsiaTheme="majorEastAsia" w:hAnsi="Poppins" w:cs="Poppins"/>
          </w:rPr>
          <w:t>m</w:t>
        </w:r>
        <w:r w:rsidRPr="00BE49E8">
          <w:rPr>
            <w:rFonts w:ascii="Poppins" w:eastAsiaTheme="majorEastAsia" w:hAnsi="Poppins" w:cs="Poppins"/>
          </w:rPr>
          <w:t>odification.</w:t>
        </w:r>
      </w:ins>
    </w:p>
    <w:p w14:paraId="36E2B6BF" w14:textId="77777777" w:rsidR="00712A74" w:rsidRDefault="00712A74" w:rsidP="00712A74">
      <w:pPr>
        <w:spacing w:after="0"/>
        <w:rPr>
          <w:rFonts w:ascii="Poppins" w:eastAsiaTheme="majorEastAsia" w:hAnsi="Poppins" w:cs="Poppins"/>
        </w:rPr>
      </w:pPr>
    </w:p>
    <w:p w14:paraId="612367F2" w14:textId="739C2180" w:rsidR="00CA0621" w:rsidRPr="00DE2E99" w:rsidRDefault="00CA0621" w:rsidP="00CA0621">
      <w:pPr>
        <w:rPr>
          <w:rFonts w:ascii="Poppins" w:hAnsi="Poppins" w:cs="Poppins"/>
          <w:b/>
          <w:bCs/>
          <w:color w:val="3F0731"/>
        </w:rPr>
      </w:pPr>
      <w:r w:rsidRPr="00DE2E99">
        <w:rPr>
          <w:rFonts w:ascii="Poppins" w:hAnsi="Poppins" w:cs="Poppins"/>
          <w:b/>
          <w:bCs/>
          <w:color w:val="3F0731"/>
        </w:rPr>
        <w:t xml:space="preserve">Draft </w:t>
      </w:r>
      <w:r w:rsidR="00EE14D0">
        <w:rPr>
          <w:rFonts w:ascii="Poppins" w:hAnsi="Poppins" w:cs="Poppins"/>
          <w:b/>
          <w:bCs/>
          <w:color w:val="3F0731"/>
        </w:rPr>
        <w:t>L</w:t>
      </w:r>
      <w:r w:rsidRPr="00DE2E99">
        <w:rPr>
          <w:rFonts w:ascii="Poppins" w:hAnsi="Poppins" w:cs="Poppins"/>
          <w:b/>
          <w:bCs/>
          <w:color w:val="3F0731"/>
        </w:rPr>
        <w:t xml:space="preserve">egal </w:t>
      </w:r>
      <w:r w:rsidR="00EE14D0">
        <w:rPr>
          <w:rFonts w:ascii="Poppins" w:hAnsi="Poppins" w:cs="Poppins"/>
          <w:b/>
          <w:bCs/>
          <w:color w:val="3F0731"/>
        </w:rPr>
        <w:t>T</w:t>
      </w:r>
      <w:r w:rsidRPr="00DE2E99">
        <w:rPr>
          <w:rFonts w:ascii="Poppins" w:hAnsi="Poppins" w:cs="Poppins"/>
          <w:b/>
          <w:bCs/>
          <w:color w:val="3F0731"/>
        </w:rPr>
        <w:t>ext</w:t>
      </w:r>
    </w:p>
    <w:p w14:paraId="08203A8A" w14:textId="3BBD8A35" w:rsidR="00CA0621" w:rsidRPr="00350DBC" w:rsidRDefault="00CA0621" w:rsidP="00CA0621">
      <w:pPr>
        <w:pStyle w:val="ListParagraph"/>
        <w:keepLines/>
        <w:widowControl w:val="0"/>
        <w:tabs>
          <w:tab w:val="left" w:pos="1418"/>
        </w:tabs>
        <w:spacing w:line="264" w:lineRule="auto"/>
        <w:ind w:left="0"/>
        <w:rPr>
          <w:rFonts w:ascii="Poppins" w:hAnsi="Poppins" w:cs="Poppins"/>
          <w:color w:val="000000"/>
        </w:rPr>
      </w:pPr>
      <w:r w:rsidRPr="00350DBC">
        <w:rPr>
          <w:rFonts w:ascii="Poppins" w:hAnsi="Poppins" w:cs="Poppins"/>
          <w:color w:val="000000"/>
        </w:rPr>
        <w:t xml:space="preserve">The draft </w:t>
      </w:r>
      <w:r w:rsidR="00EE14D0">
        <w:rPr>
          <w:rFonts w:ascii="Poppins" w:hAnsi="Poppins" w:cs="Poppins"/>
          <w:color w:val="000000"/>
        </w:rPr>
        <w:t>L</w:t>
      </w:r>
      <w:r w:rsidRPr="00350DBC">
        <w:rPr>
          <w:rFonts w:ascii="Poppins" w:hAnsi="Poppins" w:cs="Poppins"/>
          <w:color w:val="000000"/>
        </w:rPr>
        <w:t xml:space="preserve">egal </w:t>
      </w:r>
      <w:r w:rsidR="00EE14D0">
        <w:rPr>
          <w:rFonts w:ascii="Poppins" w:hAnsi="Poppins" w:cs="Poppins"/>
          <w:color w:val="000000"/>
        </w:rPr>
        <w:t>T</w:t>
      </w:r>
      <w:r w:rsidRPr="00350DBC">
        <w:rPr>
          <w:rFonts w:ascii="Poppins" w:hAnsi="Poppins" w:cs="Poppins"/>
          <w:color w:val="000000"/>
        </w:rPr>
        <w:t xml:space="preserve">ext for this change can be found in </w:t>
      </w:r>
      <w:r w:rsidRPr="00350DBC">
        <w:rPr>
          <w:rFonts w:ascii="Poppins" w:hAnsi="Poppins" w:cs="Poppins"/>
          <w:b/>
          <w:bCs/>
          <w:color w:val="000000"/>
        </w:rPr>
        <w:t xml:space="preserve">Annex </w:t>
      </w:r>
      <w:r w:rsidR="00350DBC" w:rsidRPr="00350DBC">
        <w:rPr>
          <w:rFonts w:ascii="Poppins" w:hAnsi="Poppins" w:cs="Poppins"/>
          <w:b/>
          <w:bCs/>
          <w:color w:val="000000"/>
        </w:rPr>
        <w:t>03</w:t>
      </w:r>
      <w:r w:rsidRPr="00350DBC">
        <w:rPr>
          <w:rFonts w:ascii="Poppins" w:hAnsi="Poppins" w:cs="Poppins"/>
          <w:color w:val="000000"/>
        </w:rPr>
        <w:t>.</w:t>
      </w:r>
    </w:p>
    <w:p w14:paraId="577265E5" w14:textId="77777777" w:rsidR="00CA0621" w:rsidRPr="00DE2E99" w:rsidRDefault="00CA0621" w:rsidP="00CA0621">
      <w:pPr>
        <w:pStyle w:val="CA6"/>
        <w:shd w:val="clear" w:color="auto" w:fill="3F0731"/>
        <w:rPr>
          <w:rFonts w:ascii="Poppins" w:hAnsi="Poppins" w:cs="Poppins"/>
        </w:rPr>
      </w:pPr>
      <w:bookmarkStart w:id="55" w:name="_Toc187415708"/>
      <w:r w:rsidRPr="00DE2E99">
        <w:rPr>
          <w:rFonts w:ascii="Poppins" w:hAnsi="Poppins" w:cs="Poppins"/>
        </w:rPr>
        <w:t>What is the impact of this change?</w:t>
      </w:r>
      <w:bookmarkEnd w:id="55"/>
    </w:p>
    <w:p w14:paraId="63BCB419" w14:textId="3376EBE4" w:rsidR="001D156D" w:rsidRPr="001D0E0D" w:rsidRDefault="001D0E0D" w:rsidP="00CA0621">
      <w:pPr>
        <w:spacing w:line="256" w:lineRule="auto"/>
        <w:rPr>
          <w:rFonts w:ascii="Poppins" w:hAnsi="Poppins" w:cs="Poppins"/>
          <w:bCs/>
          <w:iCs/>
          <w:kern w:val="32"/>
        </w:rPr>
      </w:pPr>
      <w:r w:rsidRPr="001D0E0D">
        <w:rPr>
          <w:rFonts w:ascii="Poppins" w:hAnsi="Poppins" w:cs="Poppins"/>
          <w:bCs/>
          <w:iCs/>
          <w:kern w:val="32"/>
        </w:rPr>
        <w:t xml:space="preserve">This modification will enable Network Operators to remain </w:t>
      </w:r>
      <w:r w:rsidR="001D156D">
        <w:rPr>
          <w:rFonts w:ascii="Poppins" w:hAnsi="Poppins" w:cs="Poppins"/>
          <w:bCs/>
          <w:iCs/>
          <w:kern w:val="32"/>
        </w:rPr>
        <w:t>c</w:t>
      </w:r>
      <w:r w:rsidRPr="001D0E0D">
        <w:rPr>
          <w:rFonts w:ascii="Poppins" w:hAnsi="Poppins" w:cs="Poppins"/>
          <w:bCs/>
          <w:iCs/>
          <w:kern w:val="32"/>
        </w:rPr>
        <w:t xml:space="preserve">ompliant to Grid Code obligations and </w:t>
      </w:r>
      <w:r w:rsidR="00DB6992">
        <w:rPr>
          <w:rFonts w:ascii="Poppins" w:hAnsi="Poppins" w:cs="Poppins"/>
          <w:bCs/>
          <w:iCs/>
          <w:kern w:val="32"/>
        </w:rPr>
        <w:t>en</w:t>
      </w:r>
      <w:r w:rsidRPr="001D0E0D">
        <w:rPr>
          <w:rFonts w:ascii="Poppins" w:hAnsi="Poppins" w:cs="Poppins"/>
          <w:bCs/>
          <w:iCs/>
          <w:kern w:val="32"/>
        </w:rPr>
        <w:t xml:space="preserve">sure they are not disincentivised from other obligations, in the event of a shortfall in active power. It will also benefit consumers by allowing the use of </w:t>
      </w:r>
      <w:r w:rsidR="00DB6992">
        <w:rPr>
          <w:rFonts w:ascii="Poppins" w:hAnsi="Poppins" w:cs="Poppins"/>
          <w:bCs/>
          <w:iCs/>
          <w:kern w:val="32"/>
        </w:rPr>
        <w:t xml:space="preserve">the </w:t>
      </w:r>
      <w:r w:rsidRPr="001D0E0D">
        <w:rPr>
          <w:rFonts w:ascii="Poppins" w:hAnsi="Poppins" w:cs="Poppins"/>
          <w:bCs/>
          <w:iCs/>
          <w:kern w:val="32"/>
        </w:rPr>
        <w:t xml:space="preserve">DCRP. </w:t>
      </w:r>
    </w:p>
    <w:p w14:paraId="7719CC5D" w14:textId="77777777" w:rsidR="00CA0621" w:rsidRPr="00DE2E99" w:rsidRDefault="00CA0621" w:rsidP="00CA0621">
      <w:pPr>
        <w:pStyle w:val="Heading2"/>
        <w:rPr>
          <w:rFonts w:ascii="Poppins" w:hAnsi="Poppins" w:cs="Poppins"/>
        </w:rPr>
      </w:pPr>
      <w:bookmarkStart w:id="56" w:name="_Toc187415709"/>
      <w:r w:rsidRPr="00DE2E99">
        <w:rPr>
          <w:rFonts w:ascii="Poppins" w:hAnsi="Poppins" w:cs="Poppins"/>
        </w:rPr>
        <w:t xml:space="preserve">Proposer’s assessment against Code Objectives </w:t>
      </w:r>
      <w:bookmarkEnd w:id="56"/>
    </w:p>
    <w:tbl>
      <w:tblPr>
        <w:tblStyle w:val="TableGrid"/>
        <w:tblW w:w="9776" w:type="dxa"/>
        <w:tblLook w:val="06A0" w:firstRow="1" w:lastRow="0" w:firstColumn="1" w:lastColumn="0" w:noHBand="1" w:noVBand="1"/>
      </w:tblPr>
      <w:tblGrid>
        <w:gridCol w:w="6465"/>
        <w:gridCol w:w="3311"/>
      </w:tblGrid>
      <w:tr w:rsidR="00350DBC" w:rsidRPr="00424A23" w14:paraId="259DF8E6" w14:textId="77777777" w:rsidTr="00971D42">
        <w:trPr>
          <w:trHeight w:val="555"/>
        </w:trPr>
        <w:tc>
          <w:tcPr>
            <w:tcW w:w="9776" w:type="dxa"/>
            <w:gridSpan w:val="2"/>
            <w:shd w:val="clear" w:color="auto" w:fill="650B4E" w:themeFill="text2" w:themeFillTint="E6"/>
            <w:hideMark/>
          </w:tcPr>
          <w:p w14:paraId="3AFD61CE" w14:textId="77777777" w:rsidR="00350DBC" w:rsidRPr="00350DBC" w:rsidRDefault="00350DBC" w:rsidP="009E6B4C">
            <w:pPr>
              <w:pStyle w:val="Heading2"/>
              <w:rPr>
                <w:rFonts w:ascii="Poppins" w:hAnsi="Poppins" w:cs="Poppins"/>
                <w:b w:val="0"/>
                <w:bCs w:val="0"/>
                <w:color w:val="FFFFFF" w:themeColor="background1"/>
                <w:sz w:val="22"/>
                <w:szCs w:val="20"/>
              </w:rPr>
            </w:pPr>
            <w:bookmarkStart w:id="57" w:name="_Toc178763833"/>
            <w:bookmarkStart w:id="58" w:name="_Toc178764106"/>
            <w:r w:rsidRPr="00350DBC">
              <w:rPr>
                <w:rFonts w:ascii="Poppins" w:hAnsi="Poppins" w:cs="Poppins"/>
                <w:color w:val="FFFFFF" w:themeColor="background1"/>
                <w:sz w:val="22"/>
                <w:szCs w:val="20"/>
              </w:rPr>
              <w:t>Proposer’s assessment against Grid Code Objectives</w:t>
            </w:r>
            <w:bookmarkEnd w:id="57"/>
            <w:bookmarkEnd w:id="58"/>
            <w:r w:rsidRPr="00350DBC">
              <w:rPr>
                <w:rFonts w:ascii="Poppins" w:hAnsi="Poppins" w:cs="Poppins"/>
                <w:color w:val="FFFFFF" w:themeColor="background1"/>
                <w:sz w:val="22"/>
                <w:szCs w:val="20"/>
              </w:rPr>
              <w:t>   </w:t>
            </w:r>
          </w:p>
        </w:tc>
      </w:tr>
      <w:tr w:rsidR="00350DBC" w:rsidRPr="00424A23" w14:paraId="219AA8B3" w14:textId="77777777" w:rsidTr="00971D42">
        <w:trPr>
          <w:trHeight w:val="390"/>
        </w:trPr>
        <w:tc>
          <w:tcPr>
            <w:tcW w:w="6465" w:type="dxa"/>
            <w:hideMark/>
          </w:tcPr>
          <w:p w14:paraId="386259F6" w14:textId="77777777" w:rsidR="00350DBC" w:rsidRPr="00424A23" w:rsidRDefault="00350DBC" w:rsidP="009E6B4C">
            <w:pPr>
              <w:tabs>
                <w:tab w:val="left" w:pos="2820"/>
              </w:tabs>
              <w:rPr>
                <w:rFonts w:ascii="Poppins" w:hAnsi="Poppins" w:cs="Poppins"/>
                <w:szCs w:val="20"/>
              </w:rPr>
            </w:pPr>
            <w:r w:rsidRPr="00424A23">
              <w:rPr>
                <w:rFonts w:ascii="Poppins" w:hAnsi="Poppins" w:cs="Poppins"/>
                <w:szCs w:val="20"/>
              </w:rPr>
              <w:t>Relevant Objective </w:t>
            </w:r>
          </w:p>
        </w:tc>
        <w:tc>
          <w:tcPr>
            <w:tcW w:w="3311" w:type="dxa"/>
            <w:hideMark/>
          </w:tcPr>
          <w:p w14:paraId="3021F401" w14:textId="77777777" w:rsidR="00350DBC" w:rsidRPr="00424A23" w:rsidRDefault="00350DBC" w:rsidP="009E6B4C">
            <w:pPr>
              <w:tabs>
                <w:tab w:val="left" w:pos="2820"/>
              </w:tabs>
              <w:rPr>
                <w:rFonts w:ascii="Poppins" w:hAnsi="Poppins" w:cs="Poppins"/>
                <w:szCs w:val="20"/>
              </w:rPr>
            </w:pPr>
            <w:r w:rsidRPr="00424A23">
              <w:rPr>
                <w:rFonts w:ascii="Poppins" w:hAnsi="Poppins" w:cs="Poppins"/>
                <w:b/>
                <w:bCs/>
                <w:szCs w:val="20"/>
              </w:rPr>
              <w:t>Identified impact</w:t>
            </w:r>
            <w:r w:rsidRPr="00424A23">
              <w:rPr>
                <w:rFonts w:ascii="Poppins" w:hAnsi="Poppins" w:cs="Poppins"/>
                <w:szCs w:val="20"/>
              </w:rPr>
              <w:t> </w:t>
            </w:r>
          </w:p>
        </w:tc>
      </w:tr>
      <w:tr w:rsidR="00350DBC" w:rsidRPr="00424A23" w14:paraId="55D7C34A" w14:textId="77777777" w:rsidTr="00971D42">
        <w:trPr>
          <w:trHeight w:val="390"/>
        </w:trPr>
        <w:tc>
          <w:tcPr>
            <w:tcW w:w="6465" w:type="dxa"/>
            <w:hideMark/>
          </w:tcPr>
          <w:p w14:paraId="4546A8CE" w14:textId="76FC5D53"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proofErr w:type="spellStart"/>
            <w:r w:rsidR="00E448E4">
              <w:rPr>
                <w:rFonts w:ascii="Poppins" w:hAnsi="Poppins" w:cs="Poppins"/>
                <w:szCs w:val="20"/>
              </w:rPr>
              <w:t>i</w:t>
            </w:r>
            <w:proofErr w:type="spellEnd"/>
            <w:r w:rsidRPr="00424A23">
              <w:rPr>
                <w:rFonts w:ascii="Poppins" w:hAnsi="Poppins" w:cs="Poppins"/>
                <w:szCs w:val="20"/>
              </w:rPr>
              <w:t>) To permit the development, maintenance and operation of an efficient, coordinated and economical system for the transmission of electricity </w:t>
            </w:r>
          </w:p>
        </w:tc>
        <w:tc>
          <w:tcPr>
            <w:tcW w:w="3311" w:type="dxa"/>
            <w:hideMark/>
          </w:tcPr>
          <w:p w14:paraId="42C6AF24"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Positive</w:t>
            </w:r>
            <w:r w:rsidRPr="00424A23">
              <w:rPr>
                <w:rFonts w:ascii="Times New Roman" w:hAnsi="Times New Roman" w:cs="Times New Roman"/>
                <w:b/>
                <w:bCs/>
                <w:szCs w:val="20"/>
              </w:rPr>
              <w:t>​</w:t>
            </w:r>
            <w:r w:rsidRPr="00424A23">
              <w:rPr>
                <w:rFonts w:ascii="Poppins" w:hAnsi="Poppins" w:cs="Poppins"/>
                <w:szCs w:val="20"/>
              </w:rPr>
              <w:t> </w:t>
            </w:r>
          </w:p>
          <w:p w14:paraId="5B39DCC8"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szCs w:val="20"/>
              </w:rPr>
              <w:t>​​</w:t>
            </w:r>
            <w:r>
              <w:rPr>
                <w:rFonts w:ascii="Poppins" w:hAnsi="Poppins" w:cs="Poppins"/>
                <w:szCs w:val="20"/>
              </w:rPr>
              <w:t>DCRP, as a formal tool, shall be used to effectively manage shortfall in supply of active power.</w:t>
            </w:r>
          </w:p>
        </w:tc>
      </w:tr>
      <w:tr w:rsidR="00350DBC" w:rsidRPr="00424A23" w14:paraId="22B1C500" w14:textId="77777777" w:rsidTr="00971D42">
        <w:trPr>
          <w:trHeight w:val="390"/>
        </w:trPr>
        <w:tc>
          <w:tcPr>
            <w:tcW w:w="6465" w:type="dxa"/>
            <w:hideMark/>
          </w:tcPr>
          <w:p w14:paraId="516BD788" w14:textId="2EC2E269"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r w:rsidR="00E448E4">
              <w:rPr>
                <w:rFonts w:ascii="Poppins" w:hAnsi="Poppins" w:cs="Poppins"/>
                <w:szCs w:val="20"/>
              </w:rPr>
              <w:t>ii</w:t>
            </w:r>
            <w:r w:rsidRPr="00424A23">
              <w:rPr>
                <w:rFonts w:ascii="Poppins" w:hAnsi="Poppins" w:cs="Poppins"/>
                <w:szCs w:val="20"/>
              </w:rPr>
              <w:t>)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311" w:type="dxa"/>
            <w:hideMark/>
          </w:tcPr>
          <w:p w14:paraId="31385A98"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Neutral</w:t>
            </w:r>
            <w:r w:rsidRPr="00424A23">
              <w:rPr>
                <w:rFonts w:ascii="Times New Roman" w:hAnsi="Times New Roman" w:cs="Times New Roman"/>
                <w:b/>
                <w:bCs/>
                <w:szCs w:val="20"/>
              </w:rPr>
              <w:t>​</w:t>
            </w:r>
            <w:r w:rsidRPr="00424A23">
              <w:rPr>
                <w:rFonts w:ascii="Poppins" w:hAnsi="Poppins" w:cs="Poppins"/>
                <w:szCs w:val="20"/>
              </w:rPr>
              <w:t> </w:t>
            </w:r>
          </w:p>
          <w:p w14:paraId="59F8390E"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szCs w:val="20"/>
              </w:rPr>
              <w:t>​​</w:t>
            </w:r>
            <w:r>
              <w:rPr>
                <w:rFonts w:ascii="Poppins" w:hAnsi="Poppins" w:cs="Poppins"/>
                <w:szCs w:val="20"/>
              </w:rPr>
              <w:t xml:space="preserve"> </w:t>
            </w:r>
          </w:p>
        </w:tc>
      </w:tr>
      <w:tr w:rsidR="00350DBC" w:rsidRPr="00424A23" w14:paraId="25D52D5C" w14:textId="77777777" w:rsidTr="00971D42">
        <w:trPr>
          <w:trHeight w:val="390"/>
        </w:trPr>
        <w:tc>
          <w:tcPr>
            <w:tcW w:w="6465" w:type="dxa"/>
            <w:hideMark/>
          </w:tcPr>
          <w:p w14:paraId="18DF4E98" w14:textId="2B2A1EF4"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r w:rsidR="00E448E4">
              <w:rPr>
                <w:rFonts w:ascii="Poppins" w:hAnsi="Poppins" w:cs="Poppins"/>
                <w:szCs w:val="20"/>
              </w:rPr>
              <w:t>iii</w:t>
            </w:r>
            <w:r w:rsidRPr="00424A23">
              <w:rPr>
                <w:rFonts w:ascii="Poppins" w:hAnsi="Poppins" w:cs="Poppins"/>
                <w:szCs w:val="20"/>
              </w:rPr>
              <w:t>) Subject to sub-paragraphs (</w:t>
            </w:r>
            <w:proofErr w:type="spellStart"/>
            <w:r w:rsidRPr="00424A23">
              <w:rPr>
                <w:rFonts w:ascii="Poppins" w:hAnsi="Poppins" w:cs="Poppins"/>
                <w:szCs w:val="20"/>
              </w:rPr>
              <w:t>i</w:t>
            </w:r>
            <w:proofErr w:type="spellEnd"/>
            <w:r w:rsidRPr="00424A23">
              <w:rPr>
                <w:rFonts w:ascii="Poppins" w:hAnsi="Poppins" w:cs="Poppins"/>
                <w:szCs w:val="20"/>
              </w:rPr>
              <w:t>) and (ii), to promote the security and efficiency of the electricity generation, transmission and distribution systems in the national electricity transmission system operator area taken as a whole; </w:t>
            </w:r>
          </w:p>
        </w:tc>
        <w:tc>
          <w:tcPr>
            <w:tcW w:w="3311" w:type="dxa"/>
            <w:hideMark/>
          </w:tcPr>
          <w:p w14:paraId="49D6DC88"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sidRPr="00471DAC">
              <w:rPr>
                <w:rFonts w:ascii="Poppins" w:hAnsi="Poppins" w:cs="Poppins"/>
                <w:b/>
                <w:bCs/>
                <w:szCs w:val="20"/>
              </w:rPr>
              <w:t>Positive</w:t>
            </w:r>
          </w:p>
          <w:p w14:paraId="52D739E7"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szCs w:val="20"/>
              </w:rPr>
              <w:t>​​</w:t>
            </w:r>
            <w:r>
              <w:rPr>
                <w:rFonts w:ascii="Poppins" w:hAnsi="Poppins" w:cs="Poppins"/>
                <w:szCs w:val="20"/>
              </w:rPr>
              <w:t xml:space="preserve">DCRP aims to manage the system under events when there is a shortfall in supply to ensure system stability.  </w:t>
            </w:r>
          </w:p>
        </w:tc>
      </w:tr>
      <w:tr w:rsidR="00350DBC" w:rsidRPr="00424A23" w14:paraId="26A981E8" w14:textId="77777777" w:rsidTr="00971D42">
        <w:trPr>
          <w:trHeight w:val="390"/>
        </w:trPr>
        <w:tc>
          <w:tcPr>
            <w:tcW w:w="6465" w:type="dxa"/>
            <w:hideMark/>
          </w:tcPr>
          <w:p w14:paraId="7E39DF1C" w14:textId="721A6E47"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r w:rsidR="00E448E4">
              <w:rPr>
                <w:rFonts w:ascii="Poppins" w:hAnsi="Poppins" w:cs="Poppins"/>
                <w:szCs w:val="20"/>
              </w:rPr>
              <w:t>iv</w:t>
            </w:r>
            <w:r w:rsidRPr="00424A23">
              <w:rPr>
                <w:rFonts w:ascii="Poppins" w:hAnsi="Poppins" w:cs="Poppins"/>
                <w:szCs w:val="20"/>
              </w:rPr>
              <w:t>) To efficiently discharge the obligations imposed upon the licensee by this license and to comply with the Electricity Regulation and any relevant legally binding decisions of the European Commission and/or the Agency; and   </w:t>
            </w:r>
          </w:p>
        </w:tc>
        <w:tc>
          <w:tcPr>
            <w:tcW w:w="3311" w:type="dxa"/>
            <w:hideMark/>
          </w:tcPr>
          <w:p w14:paraId="0D313A53"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Positive</w:t>
            </w:r>
            <w:r w:rsidRPr="00424A23">
              <w:rPr>
                <w:rFonts w:ascii="Times New Roman" w:hAnsi="Times New Roman" w:cs="Times New Roman"/>
                <w:b/>
                <w:bCs/>
                <w:szCs w:val="20"/>
              </w:rPr>
              <w:t>​</w:t>
            </w:r>
            <w:r w:rsidRPr="00424A23">
              <w:rPr>
                <w:rFonts w:ascii="Poppins" w:hAnsi="Poppins" w:cs="Poppins"/>
                <w:szCs w:val="20"/>
              </w:rPr>
              <w:t> </w:t>
            </w:r>
          </w:p>
          <w:p w14:paraId="34972D16" w14:textId="0C7E794E"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szCs w:val="20"/>
              </w:rPr>
              <w:t>​​</w:t>
            </w:r>
            <w:r>
              <w:rPr>
                <w:rFonts w:ascii="Poppins" w:hAnsi="Poppins" w:cs="Poppins"/>
                <w:szCs w:val="20"/>
              </w:rPr>
              <w:t xml:space="preserve">This modification will </w:t>
            </w:r>
            <w:r w:rsidRPr="005929DF">
              <w:rPr>
                <w:rFonts w:ascii="Poppins" w:hAnsi="Poppins" w:cs="Poppins"/>
                <w:szCs w:val="20"/>
              </w:rPr>
              <w:t xml:space="preserve">enable </w:t>
            </w:r>
            <w:r w:rsidR="005929DF" w:rsidRPr="005929DF">
              <w:rPr>
                <w:rFonts w:ascii="Poppins" w:hAnsi="Poppins" w:cs="Poppins"/>
                <w:szCs w:val="20"/>
              </w:rPr>
              <w:t>N</w:t>
            </w:r>
            <w:r w:rsidR="005929DF" w:rsidRPr="005929DF">
              <w:rPr>
                <w:rFonts w:ascii="Poppins" w:hAnsi="Poppins" w:cs="Poppins"/>
              </w:rPr>
              <w:t>etwork Operators</w:t>
            </w:r>
            <w:r w:rsidR="005929DF" w:rsidRPr="005929DF">
              <w:rPr>
                <w:rFonts w:ascii="Poppins" w:hAnsi="Poppins" w:cs="Poppins"/>
                <w:szCs w:val="20"/>
              </w:rPr>
              <w:t xml:space="preserve"> </w:t>
            </w:r>
            <w:r w:rsidRPr="005929DF">
              <w:rPr>
                <w:rFonts w:ascii="Poppins" w:hAnsi="Poppins" w:cs="Poppins"/>
                <w:szCs w:val="20"/>
              </w:rPr>
              <w:t>to</w:t>
            </w:r>
            <w:r>
              <w:rPr>
                <w:rFonts w:ascii="Poppins" w:hAnsi="Poppins" w:cs="Poppins"/>
                <w:szCs w:val="20"/>
              </w:rPr>
              <w:t xml:space="preserve"> remain compliant to Grid Code obligations and sure they are not disincentivised from other obligations, in the event of a shortfall in active power. </w:t>
            </w:r>
            <w:r w:rsidRPr="00424A23">
              <w:rPr>
                <w:rFonts w:ascii="Times New Roman" w:hAnsi="Times New Roman" w:cs="Times New Roman"/>
                <w:szCs w:val="20"/>
              </w:rPr>
              <w:t>​</w:t>
            </w:r>
            <w:r w:rsidRPr="00424A23">
              <w:rPr>
                <w:rFonts w:ascii="Poppins" w:hAnsi="Poppins" w:cs="Poppins"/>
                <w:szCs w:val="20"/>
              </w:rPr>
              <w:t> </w:t>
            </w:r>
          </w:p>
        </w:tc>
      </w:tr>
      <w:tr w:rsidR="00350DBC" w:rsidRPr="00424A23" w14:paraId="2F9F0BB9" w14:textId="77777777" w:rsidTr="00971D42">
        <w:trPr>
          <w:trHeight w:val="390"/>
        </w:trPr>
        <w:tc>
          <w:tcPr>
            <w:tcW w:w="6465" w:type="dxa"/>
            <w:hideMark/>
          </w:tcPr>
          <w:p w14:paraId="4FE95DBF" w14:textId="1D066A98"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r w:rsidR="00E448E4">
              <w:rPr>
                <w:rFonts w:ascii="Poppins" w:hAnsi="Poppins" w:cs="Poppins"/>
                <w:szCs w:val="20"/>
              </w:rPr>
              <w:t>v</w:t>
            </w:r>
            <w:r w:rsidRPr="00424A23">
              <w:rPr>
                <w:rFonts w:ascii="Poppins" w:hAnsi="Poppins" w:cs="Poppins"/>
                <w:szCs w:val="20"/>
              </w:rPr>
              <w:t>) To promote efficiency in the implementation and administration of the Grid Code arrangements </w:t>
            </w:r>
          </w:p>
        </w:tc>
        <w:tc>
          <w:tcPr>
            <w:tcW w:w="3311" w:type="dxa"/>
            <w:hideMark/>
          </w:tcPr>
          <w:p w14:paraId="46BE58A1"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Neutral</w:t>
            </w:r>
            <w:r w:rsidRPr="00424A23">
              <w:rPr>
                <w:rFonts w:ascii="Times New Roman" w:hAnsi="Times New Roman" w:cs="Times New Roman"/>
                <w:b/>
                <w:bCs/>
                <w:szCs w:val="20"/>
              </w:rPr>
              <w:t>​</w:t>
            </w:r>
            <w:r w:rsidRPr="00424A23">
              <w:rPr>
                <w:rFonts w:ascii="Poppins" w:hAnsi="Poppins" w:cs="Poppins"/>
                <w:szCs w:val="20"/>
              </w:rPr>
              <w:t> </w:t>
            </w:r>
          </w:p>
          <w:p w14:paraId="0F5AF614" w14:textId="6EB38A9C" w:rsidR="00350DBC" w:rsidRPr="00424A23" w:rsidRDefault="00350DBC" w:rsidP="009E6B4C">
            <w:pPr>
              <w:tabs>
                <w:tab w:val="left" w:pos="2820"/>
              </w:tabs>
              <w:rPr>
                <w:rFonts w:ascii="Poppins" w:hAnsi="Poppins" w:cs="Poppins"/>
                <w:szCs w:val="20"/>
              </w:rPr>
            </w:pPr>
          </w:p>
        </w:tc>
      </w:tr>
    </w:tbl>
    <w:p w14:paraId="6ED1E30D" w14:textId="77777777" w:rsidR="00350DBC" w:rsidRDefault="00350DBC" w:rsidP="00CA0621">
      <w:pPr>
        <w:rPr>
          <w:rFonts w:ascii="Poppins" w:hAnsi="Poppins" w:cs="Poppins"/>
          <w:i/>
          <w:noProof/>
          <w:color w:val="7030A0"/>
        </w:rPr>
      </w:pPr>
    </w:p>
    <w:tbl>
      <w:tblPr>
        <w:tblStyle w:val="TableGrid"/>
        <w:tblW w:w="9776" w:type="dxa"/>
        <w:tblLook w:val="06A0" w:firstRow="1" w:lastRow="0" w:firstColumn="1" w:lastColumn="0" w:noHBand="1" w:noVBand="1"/>
      </w:tblPr>
      <w:tblGrid>
        <w:gridCol w:w="3390"/>
        <w:gridCol w:w="6386"/>
      </w:tblGrid>
      <w:tr w:rsidR="00350DBC" w:rsidRPr="000C71CB" w14:paraId="04CA19A2" w14:textId="77777777" w:rsidTr="00971D42">
        <w:trPr>
          <w:trHeight w:val="855"/>
        </w:trPr>
        <w:tc>
          <w:tcPr>
            <w:tcW w:w="9776" w:type="dxa"/>
            <w:gridSpan w:val="2"/>
            <w:shd w:val="clear" w:color="auto" w:fill="650B4E" w:themeFill="text2" w:themeFillTint="E6"/>
            <w:hideMark/>
          </w:tcPr>
          <w:p w14:paraId="31B84209" w14:textId="77777777" w:rsidR="00350DBC" w:rsidRPr="00D81BE7" w:rsidRDefault="00350DBC" w:rsidP="009E6B4C">
            <w:pPr>
              <w:pStyle w:val="Heading2"/>
              <w:rPr>
                <w:rFonts w:ascii="Poppins" w:hAnsi="Poppins" w:cs="Poppins"/>
                <w:b w:val="0"/>
                <w:bCs w:val="0"/>
                <w:color w:val="FFFFFF" w:themeColor="background1"/>
                <w:sz w:val="22"/>
                <w:szCs w:val="22"/>
              </w:rPr>
            </w:pPr>
            <w:bookmarkStart w:id="59" w:name="_Toc178763834"/>
            <w:bookmarkStart w:id="60" w:name="_Toc178764107"/>
            <w:r w:rsidRPr="00D81BE7">
              <w:rPr>
                <w:rFonts w:ascii="Poppins" w:hAnsi="Poppins" w:cs="Poppins"/>
                <w:color w:val="FFFFFF" w:themeColor="background1"/>
                <w:sz w:val="22"/>
                <w:szCs w:val="22"/>
              </w:rPr>
              <w:t>Proposer’s assessment of the impact of the modification on the stakeholder / consumer benefit categories</w:t>
            </w:r>
            <w:bookmarkEnd w:id="59"/>
            <w:bookmarkEnd w:id="60"/>
            <w:r w:rsidRPr="00D81BE7">
              <w:rPr>
                <w:rFonts w:ascii="Poppins" w:hAnsi="Poppins" w:cs="Poppins"/>
                <w:color w:val="FFFFFF" w:themeColor="background1"/>
                <w:sz w:val="22"/>
                <w:szCs w:val="22"/>
              </w:rPr>
              <w:t> </w:t>
            </w:r>
          </w:p>
        </w:tc>
      </w:tr>
      <w:tr w:rsidR="00350DBC" w:rsidRPr="000C71CB" w14:paraId="05F0886E" w14:textId="77777777" w:rsidTr="00971D42">
        <w:trPr>
          <w:trHeight w:val="390"/>
        </w:trPr>
        <w:tc>
          <w:tcPr>
            <w:tcW w:w="3390" w:type="dxa"/>
            <w:hideMark/>
          </w:tcPr>
          <w:p w14:paraId="5845FE78" w14:textId="77777777" w:rsidR="00350DBC" w:rsidRPr="00D81BE7" w:rsidRDefault="00350DBC" w:rsidP="009E6B4C">
            <w:pPr>
              <w:tabs>
                <w:tab w:val="left" w:pos="2820"/>
              </w:tabs>
              <w:rPr>
                <w:rFonts w:ascii="Poppins" w:hAnsi="Poppins" w:cs="Poppins"/>
              </w:rPr>
            </w:pPr>
            <w:r w:rsidRPr="00D81BE7">
              <w:rPr>
                <w:rFonts w:ascii="Poppins" w:hAnsi="Poppins" w:cs="Poppins"/>
              </w:rPr>
              <w:t>Stakeholder / consumer benefit categories </w:t>
            </w:r>
          </w:p>
        </w:tc>
        <w:tc>
          <w:tcPr>
            <w:tcW w:w="6386" w:type="dxa"/>
            <w:hideMark/>
          </w:tcPr>
          <w:p w14:paraId="1040184A" w14:textId="77777777" w:rsidR="00350DBC" w:rsidRPr="00D81BE7" w:rsidRDefault="00350DBC" w:rsidP="009E6B4C">
            <w:pPr>
              <w:tabs>
                <w:tab w:val="left" w:pos="2820"/>
              </w:tabs>
              <w:rPr>
                <w:rFonts w:ascii="Poppins" w:hAnsi="Poppins" w:cs="Poppins"/>
              </w:rPr>
            </w:pPr>
            <w:r w:rsidRPr="00D81BE7">
              <w:rPr>
                <w:rFonts w:ascii="Poppins" w:hAnsi="Poppins" w:cs="Poppins"/>
                <w:b/>
                <w:bCs/>
              </w:rPr>
              <w:t>Identified impact</w:t>
            </w:r>
            <w:r w:rsidRPr="00D81BE7">
              <w:rPr>
                <w:rFonts w:ascii="Poppins" w:hAnsi="Poppins" w:cs="Poppins"/>
              </w:rPr>
              <w:t> </w:t>
            </w:r>
          </w:p>
        </w:tc>
      </w:tr>
      <w:tr w:rsidR="00350DBC" w:rsidRPr="000C71CB" w14:paraId="708BA470" w14:textId="77777777" w:rsidTr="00971D42">
        <w:trPr>
          <w:trHeight w:val="390"/>
        </w:trPr>
        <w:tc>
          <w:tcPr>
            <w:tcW w:w="3390" w:type="dxa"/>
            <w:hideMark/>
          </w:tcPr>
          <w:p w14:paraId="77AEAA9E" w14:textId="77777777" w:rsidR="00350DBC" w:rsidRPr="00D81BE7" w:rsidRDefault="00350DBC" w:rsidP="009E6B4C">
            <w:pPr>
              <w:tabs>
                <w:tab w:val="left" w:pos="2820"/>
              </w:tabs>
              <w:rPr>
                <w:rFonts w:ascii="Poppins" w:hAnsi="Poppins" w:cs="Poppins"/>
                <w:b/>
                <w:bCs/>
              </w:rPr>
            </w:pPr>
            <w:r w:rsidRPr="00D81BE7">
              <w:rPr>
                <w:rFonts w:ascii="Poppins" w:hAnsi="Poppins" w:cs="Poppins"/>
              </w:rPr>
              <w:t>Improved safety and reliability of the system </w:t>
            </w:r>
          </w:p>
        </w:tc>
        <w:tc>
          <w:tcPr>
            <w:tcW w:w="6386" w:type="dxa"/>
            <w:hideMark/>
          </w:tcPr>
          <w:p w14:paraId="02D45442"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highlight w:val="yellow"/>
              </w:rPr>
              <w:t>​​</w:t>
            </w:r>
            <w:r w:rsidRPr="00D81BE7">
              <w:rPr>
                <w:rFonts w:ascii="Poppins" w:hAnsi="Poppins" w:cs="Poppins"/>
                <w:b/>
                <w:bCs/>
              </w:rPr>
              <w:t>Positive</w:t>
            </w:r>
            <w:r w:rsidRPr="00D81BE7">
              <w:rPr>
                <w:rFonts w:ascii="Times New Roman" w:hAnsi="Times New Roman" w:cs="Times New Roman"/>
                <w:b/>
                <w:bCs/>
              </w:rPr>
              <w:t>​</w:t>
            </w:r>
            <w:r w:rsidRPr="00D81BE7">
              <w:rPr>
                <w:rFonts w:ascii="Poppins" w:hAnsi="Poppins" w:cs="Poppins"/>
              </w:rPr>
              <w:t> </w:t>
            </w:r>
          </w:p>
          <w:p w14:paraId="26B107F9"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rPr>
              <w:t>​​</w:t>
            </w:r>
            <w:r w:rsidRPr="00D81BE7">
              <w:rPr>
                <w:rFonts w:ascii="Poppins" w:hAnsi="Poppins" w:cs="Poppins"/>
              </w:rPr>
              <w:t>It is aimed at effectively managing scenarios where there has been a shortfall in active power to meet required Demand.</w:t>
            </w:r>
          </w:p>
        </w:tc>
      </w:tr>
      <w:tr w:rsidR="00350DBC" w:rsidRPr="000C71CB" w14:paraId="48FBC9F8" w14:textId="77777777" w:rsidTr="00971D42">
        <w:trPr>
          <w:trHeight w:val="390"/>
        </w:trPr>
        <w:tc>
          <w:tcPr>
            <w:tcW w:w="3390" w:type="dxa"/>
            <w:hideMark/>
          </w:tcPr>
          <w:p w14:paraId="38304A62" w14:textId="77777777" w:rsidR="00350DBC" w:rsidRPr="00D81BE7" w:rsidRDefault="00350DBC" w:rsidP="009E6B4C">
            <w:pPr>
              <w:tabs>
                <w:tab w:val="left" w:pos="2820"/>
              </w:tabs>
              <w:rPr>
                <w:rFonts w:ascii="Poppins" w:hAnsi="Poppins" w:cs="Poppins"/>
                <w:b/>
                <w:bCs/>
              </w:rPr>
            </w:pPr>
            <w:r w:rsidRPr="00D81BE7">
              <w:rPr>
                <w:rFonts w:ascii="Poppins" w:hAnsi="Poppins" w:cs="Poppins"/>
              </w:rPr>
              <w:t>Lower bills than would otherwise be the case </w:t>
            </w:r>
          </w:p>
        </w:tc>
        <w:tc>
          <w:tcPr>
            <w:tcW w:w="6386" w:type="dxa"/>
            <w:hideMark/>
          </w:tcPr>
          <w:p w14:paraId="2FA26872"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b/>
                <w:bCs/>
              </w:rPr>
              <w:t>Neutral</w:t>
            </w:r>
            <w:r w:rsidRPr="00D81BE7">
              <w:rPr>
                <w:rFonts w:ascii="Times New Roman" w:hAnsi="Times New Roman" w:cs="Times New Roman"/>
                <w:b/>
                <w:bCs/>
              </w:rPr>
              <w:t>​</w:t>
            </w:r>
            <w:r w:rsidRPr="00D81BE7">
              <w:rPr>
                <w:rFonts w:ascii="Poppins" w:hAnsi="Poppins" w:cs="Poppins"/>
              </w:rPr>
              <w:t> </w:t>
            </w:r>
          </w:p>
          <w:p w14:paraId="048DA4E6" w14:textId="77777777" w:rsidR="00350DBC" w:rsidRPr="00D81BE7" w:rsidRDefault="00350DBC" w:rsidP="009E6B4C">
            <w:pPr>
              <w:tabs>
                <w:tab w:val="left" w:pos="2820"/>
              </w:tabs>
              <w:rPr>
                <w:rFonts w:ascii="Poppins" w:hAnsi="Poppins" w:cs="Poppins"/>
              </w:rPr>
            </w:pPr>
            <w:r w:rsidRPr="00D81BE7">
              <w:rPr>
                <w:rFonts w:ascii="Poppins" w:hAnsi="Poppins" w:cs="Poppins"/>
              </w:rPr>
              <w:t xml:space="preserve">This change will not intend to introduce impacts to consumers’ bills. </w:t>
            </w:r>
          </w:p>
        </w:tc>
      </w:tr>
      <w:tr w:rsidR="00350DBC" w:rsidRPr="000C71CB" w14:paraId="6C752FF9" w14:textId="77777777" w:rsidTr="00971D42">
        <w:trPr>
          <w:trHeight w:val="390"/>
        </w:trPr>
        <w:tc>
          <w:tcPr>
            <w:tcW w:w="3390" w:type="dxa"/>
            <w:hideMark/>
          </w:tcPr>
          <w:p w14:paraId="7E8014B1" w14:textId="77777777" w:rsidR="00350DBC" w:rsidRPr="00D81BE7" w:rsidRDefault="00350DBC" w:rsidP="009E6B4C">
            <w:pPr>
              <w:tabs>
                <w:tab w:val="left" w:pos="2820"/>
              </w:tabs>
              <w:rPr>
                <w:rFonts w:ascii="Poppins" w:hAnsi="Poppins" w:cs="Poppins"/>
                <w:b/>
                <w:bCs/>
              </w:rPr>
            </w:pPr>
            <w:r w:rsidRPr="00D81BE7">
              <w:rPr>
                <w:rFonts w:ascii="Poppins" w:hAnsi="Poppins" w:cs="Poppins"/>
              </w:rPr>
              <w:t>Benefits for society as a whole </w:t>
            </w:r>
          </w:p>
        </w:tc>
        <w:tc>
          <w:tcPr>
            <w:tcW w:w="6386" w:type="dxa"/>
            <w:hideMark/>
          </w:tcPr>
          <w:p w14:paraId="12A6D632"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b/>
                <w:bCs/>
              </w:rPr>
              <w:t>Positive</w:t>
            </w:r>
            <w:r w:rsidRPr="00D81BE7">
              <w:rPr>
                <w:rFonts w:ascii="Times New Roman" w:hAnsi="Times New Roman" w:cs="Times New Roman"/>
                <w:b/>
                <w:bCs/>
              </w:rPr>
              <w:t>​</w:t>
            </w:r>
            <w:r w:rsidRPr="00D81BE7">
              <w:rPr>
                <w:rFonts w:ascii="Poppins" w:hAnsi="Poppins" w:cs="Poppins"/>
              </w:rPr>
              <w:t> </w:t>
            </w:r>
          </w:p>
          <w:p w14:paraId="2573F470" w14:textId="2C87458A"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rPr>
              <w:t xml:space="preserve">DCRP can be used more flexibly, initiated quicker and for a shorter duration than under the Electricity Supply Emergency Code (ESEC), reducing the impact on individual consumers. This will reduce unnecessary risks to GB consumers, especially during winter months.  </w:t>
            </w:r>
          </w:p>
        </w:tc>
      </w:tr>
      <w:tr w:rsidR="00350DBC" w:rsidRPr="000C71CB" w14:paraId="7F8B0958" w14:textId="77777777" w:rsidTr="00971D42">
        <w:trPr>
          <w:trHeight w:val="390"/>
        </w:trPr>
        <w:tc>
          <w:tcPr>
            <w:tcW w:w="3390" w:type="dxa"/>
            <w:hideMark/>
          </w:tcPr>
          <w:p w14:paraId="66BE41A4" w14:textId="77777777" w:rsidR="00350DBC" w:rsidRPr="00D81BE7" w:rsidRDefault="00350DBC" w:rsidP="009E6B4C">
            <w:pPr>
              <w:tabs>
                <w:tab w:val="left" w:pos="2820"/>
              </w:tabs>
              <w:rPr>
                <w:rFonts w:ascii="Poppins" w:hAnsi="Poppins" w:cs="Poppins"/>
                <w:b/>
                <w:bCs/>
              </w:rPr>
            </w:pPr>
            <w:r w:rsidRPr="00D81BE7">
              <w:rPr>
                <w:rFonts w:ascii="Poppins" w:hAnsi="Poppins" w:cs="Poppins"/>
              </w:rPr>
              <w:t>Reduced environmental damage </w:t>
            </w:r>
          </w:p>
        </w:tc>
        <w:tc>
          <w:tcPr>
            <w:tcW w:w="6386" w:type="dxa"/>
            <w:hideMark/>
          </w:tcPr>
          <w:p w14:paraId="2BE916DB"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b/>
                <w:bCs/>
              </w:rPr>
              <w:t>Neutral</w:t>
            </w:r>
            <w:r w:rsidRPr="00D81BE7">
              <w:rPr>
                <w:rFonts w:ascii="Times New Roman" w:hAnsi="Times New Roman" w:cs="Times New Roman"/>
                <w:b/>
                <w:bCs/>
              </w:rPr>
              <w:t>​</w:t>
            </w:r>
            <w:r w:rsidRPr="00D81BE7">
              <w:rPr>
                <w:rFonts w:ascii="Poppins" w:hAnsi="Poppins" w:cs="Poppins"/>
              </w:rPr>
              <w:t> </w:t>
            </w:r>
          </w:p>
          <w:p w14:paraId="281EA714"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rPr>
              <w:t>​​​​</w:t>
            </w:r>
            <w:r w:rsidRPr="00D81BE7">
              <w:rPr>
                <w:rFonts w:ascii="Poppins" w:hAnsi="Poppins" w:cs="Poppins"/>
              </w:rPr>
              <w:t xml:space="preserve">It is not anticipated to have negative impacts on the environment. </w:t>
            </w:r>
          </w:p>
          <w:p w14:paraId="3AFC63BC" w14:textId="77777777" w:rsidR="00350DBC" w:rsidRPr="00D81BE7" w:rsidRDefault="00350DBC" w:rsidP="009E6B4C">
            <w:pPr>
              <w:tabs>
                <w:tab w:val="left" w:pos="2820"/>
              </w:tabs>
              <w:rPr>
                <w:rFonts w:ascii="Poppins" w:hAnsi="Poppins" w:cs="Poppins"/>
              </w:rPr>
            </w:pPr>
          </w:p>
        </w:tc>
      </w:tr>
      <w:tr w:rsidR="00350DBC" w:rsidRPr="000C71CB" w14:paraId="4B1A7634" w14:textId="77777777" w:rsidTr="00971D42">
        <w:trPr>
          <w:trHeight w:val="390"/>
        </w:trPr>
        <w:tc>
          <w:tcPr>
            <w:tcW w:w="3390" w:type="dxa"/>
            <w:hideMark/>
          </w:tcPr>
          <w:p w14:paraId="13F2844F" w14:textId="77777777" w:rsidR="00350DBC" w:rsidRPr="00D81BE7" w:rsidRDefault="00350DBC" w:rsidP="009E6B4C">
            <w:pPr>
              <w:tabs>
                <w:tab w:val="left" w:pos="2820"/>
              </w:tabs>
              <w:rPr>
                <w:rFonts w:ascii="Poppins" w:hAnsi="Poppins" w:cs="Poppins"/>
                <w:b/>
                <w:bCs/>
              </w:rPr>
            </w:pPr>
            <w:r w:rsidRPr="00D81BE7">
              <w:rPr>
                <w:rFonts w:ascii="Poppins" w:hAnsi="Poppins" w:cs="Poppins"/>
              </w:rPr>
              <w:t>Improved quality of service </w:t>
            </w:r>
          </w:p>
        </w:tc>
        <w:tc>
          <w:tcPr>
            <w:tcW w:w="6386" w:type="dxa"/>
            <w:hideMark/>
          </w:tcPr>
          <w:p w14:paraId="59CA909B"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b/>
                <w:bCs/>
              </w:rPr>
              <w:t>Neutral</w:t>
            </w:r>
            <w:r w:rsidRPr="00D81BE7">
              <w:rPr>
                <w:rFonts w:ascii="Times New Roman" w:hAnsi="Times New Roman" w:cs="Times New Roman"/>
                <w:b/>
                <w:bCs/>
              </w:rPr>
              <w:t>​</w:t>
            </w:r>
            <w:r w:rsidRPr="00D81BE7">
              <w:rPr>
                <w:rFonts w:ascii="Poppins" w:hAnsi="Poppins" w:cs="Poppins"/>
              </w:rPr>
              <w:t> </w:t>
            </w:r>
            <w:r w:rsidRPr="00D81BE7">
              <w:rPr>
                <w:rFonts w:ascii="Times New Roman" w:hAnsi="Times New Roman" w:cs="Times New Roman"/>
              </w:rPr>
              <w:t>​</w:t>
            </w:r>
            <w:r w:rsidRPr="00D81BE7">
              <w:rPr>
                <w:rFonts w:ascii="Poppins" w:hAnsi="Poppins" w:cs="Poppins"/>
              </w:rPr>
              <w:t> </w:t>
            </w:r>
          </w:p>
        </w:tc>
      </w:tr>
    </w:tbl>
    <w:p w14:paraId="66172C6D" w14:textId="77777777" w:rsidR="00350DBC" w:rsidRPr="00DE2E99" w:rsidRDefault="00350DBC" w:rsidP="00CA0621">
      <w:pPr>
        <w:rPr>
          <w:rFonts w:ascii="Poppins" w:hAnsi="Poppins" w:cs="Poppins"/>
          <w:bCs/>
          <w:kern w:val="32"/>
        </w:rPr>
      </w:pPr>
    </w:p>
    <w:p w14:paraId="35CE809B" w14:textId="77777777" w:rsidR="00CA0621" w:rsidRPr="00DE2E99" w:rsidRDefault="00CA0621" w:rsidP="00CA0621">
      <w:pPr>
        <w:pStyle w:val="CA4"/>
        <w:shd w:val="clear" w:color="auto" w:fill="3F0731"/>
        <w:rPr>
          <w:rFonts w:ascii="Poppins" w:hAnsi="Poppins" w:cs="Poppins"/>
        </w:rPr>
      </w:pPr>
      <w:bookmarkStart w:id="61" w:name="_Toc187415710"/>
      <w:r w:rsidRPr="00DE2E99">
        <w:rPr>
          <w:rFonts w:ascii="Poppins" w:hAnsi="Poppins" w:cs="Poppins"/>
        </w:rPr>
        <w:t>When will this change take place?</w:t>
      </w:r>
      <w:bookmarkEnd w:id="61"/>
    </w:p>
    <w:p w14:paraId="4E28986B" w14:textId="77777777" w:rsidR="00CA0621" w:rsidRPr="001E3FFA" w:rsidRDefault="00CA0621" w:rsidP="00CA0621">
      <w:pPr>
        <w:rPr>
          <w:rFonts w:ascii="Poppins" w:hAnsi="Poppins" w:cs="Poppins"/>
          <w:b/>
          <w:color w:val="3F0731"/>
        </w:rPr>
      </w:pPr>
      <w:r w:rsidRPr="001E3FFA">
        <w:rPr>
          <w:rFonts w:ascii="Poppins" w:hAnsi="Poppins" w:cs="Poppins"/>
          <w:b/>
          <w:color w:val="3F0731"/>
        </w:rPr>
        <w:t>Implementation date</w:t>
      </w:r>
    </w:p>
    <w:p w14:paraId="5922D0D5" w14:textId="0F1758AE" w:rsidR="00350DBC" w:rsidRPr="00350DBC" w:rsidRDefault="005929DF" w:rsidP="3298C0F9">
      <w:pPr>
        <w:rPr>
          <w:rFonts w:ascii="Poppins" w:hAnsi="Poppins" w:cs="Poppins"/>
          <w:bCs/>
          <w:iCs/>
          <w:kern w:val="32"/>
        </w:rPr>
      </w:pPr>
      <w:r>
        <w:rPr>
          <w:rFonts w:ascii="Poppins" w:hAnsi="Poppins" w:cs="Poppins"/>
          <w:bCs/>
          <w:iCs/>
          <w:kern w:val="32"/>
        </w:rPr>
        <w:t xml:space="preserve">10 Business Days following </w:t>
      </w:r>
      <w:r w:rsidR="00091365">
        <w:rPr>
          <w:rFonts w:ascii="Poppins" w:hAnsi="Poppins" w:cs="Poppins"/>
          <w:bCs/>
          <w:iCs/>
          <w:kern w:val="32"/>
        </w:rPr>
        <w:t>approval</w:t>
      </w:r>
      <w:del w:id="62" w:author="Lizzie Timmins (NESO)" w:date="2025-06-12T13:22:00Z" w16du:dateUtc="2025-06-12T12:22:00Z">
        <w:r w:rsidR="00091365" w:rsidDel="00EB40B9">
          <w:rPr>
            <w:rFonts w:ascii="Poppins" w:hAnsi="Poppins" w:cs="Poppins"/>
            <w:bCs/>
            <w:iCs/>
            <w:kern w:val="32"/>
          </w:rPr>
          <w:delText xml:space="preserve"> </w:delText>
        </w:r>
        <w:r w:rsidDel="00EB40B9">
          <w:rPr>
            <w:rFonts w:ascii="Poppins" w:hAnsi="Poppins" w:cs="Poppins"/>
            <w:bCs/>
            <w:iCs/>
            <w:kern w:val="32"/>
          </w:rPr>
          <w:delText>– ideally by 31 October</w:delText>
        </w:r>
        <w:r w:rsidR="00350DBC" w:rsidRPr="00350DBC" w:rsidDel="00EB40B9">
          <w:rPr>
            <w:rFonts w:ascii="Poppins" w:hAnsi="Poppins" w:cs="Poppins"/>
            <w:bCs/>
            <w:iCs/>
            <w:kern w:val="32"/>
          </w:rPr>
          <w:delText xml:space="preserve"> 2025</w:delText>
        </w:r>
      </w:del>
      <w:r w:rsidR="00ED1B30">
        <w:rPr>
          <w:rFonts w:ascii="Poppins" w:hAnsi="Poppins" w:cs="Poppins"/>
          <w:bCs/>
          <w:iCs/>
          <w:kern w:val="32"/>
        </w:rPr>
        <w:t>.</w:t>
      </w:r>
      <w:r w:rsidR="00350DBC" w:rsidRPr="00350DBC">
        <w:rPr>
          <w:rFonts w:ascii="Poppins" w:hAnsi="Poppins" w:cs="Poppins"/>
          <w:bCs/>
          <w:iCs/>
          <w:kern w:val="32"/>
        </w:rPr>
        <w:t xml:space="preserve"> </w:t>
      </w:r>
    </w:p>
    <w:p w14:paraId="7D188079" w14:textId="59E2494C" w:rsidR="00CA0621" w:rsidRPr="001E3FFA" w:rsidRDefault="00CA0621" w:rsidP="00CA0621">
      <w:pPr>
        <w:rPr>
          <w:rFonts w:ascii="Poppins" w:hAnsi="Poppins" w:cs="Poppins"/>
          <w:b/>
          <w:color w:val="3F0731"/>
        </w:rPr>
      </w:pPr>
      <w:r w:rsidRPr="001E3FFA">
        <w:rPr>
          <w:rFonts w:ascii="Poppins" w:hAnsi="Poppins" w:cs="Poppins"/>
          <w:b/>
          <w:color w:val="3F0731"/>
        </w:rPr>
        <w:t>Date decision required by</w:t>
      </w:r>
    </w:p>
    <w:p w14:paraId="2850C26C" w14:textId="5242C41B" w:rsidR="00350DBC" w:rsidRPr="00350DBC" w:rsidRDefault="00EB40B9" w:rsidP="00CA0621">
      <w:pPr>
        <w:rPr>
          <w:rFonts w:ascii="Poppins" w:hAnsi="Poppins" w:cs="Poppins"/>
          <w:bCs/>
          <w:iCs/>
          <w:kern w:val="32"/>
        </w:rPr>
      </w:pPr>
      <w:ins w:id="63" w:author="Lizzie Timmins (NESO)" w:date="2025-06-12T13:22:00Z" w16du:dateUtc="2025-06-12T12:22:00Z">
        <w:r>
          <w:rPr>
            <w:rFonts w:ascii="Poppins" w:hAnsi="Poppins" w:cs="Poppins"/>
            <w:bCs/>
            <w:iCs/>
            <w:kern w:val="32"/>
          </w:rPr>
          <w:t xml:space="preserve">As soon as possible as </w:t>
        </w:r>
        <w:r w:rsidR="00185837">
          <w:rPr>
            <w:rFonts w:ascii="Poppins" w:hAnsi="Poppins" w:cs="Poppins"/>
            <w:bCs/>
            <w:iCs/>
            <w:kern w:val="32"/>
          </w:rPr>
          <w:t>the DCRP tool will like</w:t>
        </w:r>
      </w:ins>
      <w:ins w:id="64" w:author="Lizzie Timmins (NESO)" w:date="2025-06-12T13:23:00Z" w16du:dateUtc="2025-06-12T12:23:00Z">
        <w:r w:rsidR="00185837">
          <w:rPr>
            <w:rFonts w:ascii="Poppins" w:hAnsi="Poppins" w:cs="Poppins"/>
            <w:bCs/>
            <w:iCs/>
            <w:kern w:val="32"/>
          </w:rPr>
          <w:t>ly be used within</w:t>
        </w:r>
      </w:ins>
      <w:del w:id="65" w:author="Lizzie Timmins (NESO)" w:date="2025-06-12T13:23:00Z" w16du:dateUtc="2025-06-12T12:23:00Z">
        <w:r w:rsidR="00CB243D" w:rsidDel="00185837">
          <w:rPr>
            <w:rFonts w:ascii="Poppins" w:hAnsi="Poppins" w:cs="Poppins"/>
            <w:bCs/>
            <w:iCs/>
            <w:kern w:val="32"/>
          </w:rPr>
          <w:delText>17</w:delText>
        </w:r>
        <w:r w:rsidR="00C93BB2" w:rsidRPr="00350DBC" w:rsidDel="00185837">
          <w:rPr>
            <w:rFonts w:ascii="Poppins" w:hAnsi="Poppins" w:cs="Poppins"/>
            <w:bCs/>
            <w:iCs/>
            <w:kern w:val="32"/>
          </w:rPr>
          <w:delText xml:space="preserve"> </w:delText>
        </w:r>
        <w:r w:rsidR="00350DBC" w:rsidRPr="00350DBC" w:rsidDel="00185837">
          <w:rPr>
            <w:rFonts w:ascii="Poppins" w:hAnsi="Poppins" w:cs="Poppins"/>
            <w:bCs/>
            <w:iCs/>
            <w:kern w:val="32"/>
          </w:rPr>
          <w:delText>October 2025</w:delText>
        </w:r>
        <w:r w:rsidR="00CB243D" w:rsidDel="00185837">
          <w:rPr>
            <w:rFonts w:ascii="Poppins" w:hAnsi="Poppins" w:cs="Poppins"/>
            <w:bCs/>
            <w:iCs/>
            <w:kern w:val="32"/>
          </w:rPr>
          <w:delText xml:space="preserve"> to allow implementation before the </w:delText>
        </w:r>
        <w:r w:rsidR="00091365" w:rsidDel="00185837">
          <w:rPr>
            <w:rFonts w:ascii="Poppins" w:hAnsi="Poppins" w:cs="Poppins"/>
            <w:bCs/>
            <w:iCs/>
            <w:kern w:val="32"/>
          </w:rPr>
          <w:delText>start of</w:delText>
        </w:r>
      </w:del>
      <w:r w:rsidR="00091365">
        <w:rPr>
          <w:rFonts w:ascii="Poppins" w:hAnsi="Poppins" w:cs="Poppins"/>
          <w:bCs/>
          <w:iCs/>
          <w:kern w:val="32"/>
        </w:rPr>
        <w:t xml:space="preserve"> the </w:t>
      </w:r>
      <w:r w:rsidR="00CB243D">
        <w:rPr>
          <w:rFonts w:ascii="Poppins" w:hAnsi="Poppins" w:cs="Poppins"/>
          <w:bCs/>
          <w:iCs/>
          <w:kern w:val="32"/>
        </w:rPr>
        <w:t>2025 winter period</w:t>
      </w:r>
      <w:del w:id="66" w:author="Lizzie Timmins (NESO)" w:date="2025-06-12T13:23:00Z" w16du:dateUtc="2025-06-12T12:23:00Z">
        <w:r w:rsidR="00ED1B30" w:rsidDel="00185837">
          <w:rPr>
            <w:rFonts w:ascii="Poppins" w:hAnsi="Poppins" w:cs="Poppins"/>
            <w:bCs/>
            <w:iCs/>
            <w:kern w:val="32"/>
          </w:rPr>
          <w:delText xml:space="preserve"> (which starts on 01 November</w:delText>
        </w:r>
        <w:r w:rsidR="00F94FC0" w:rsidDel="00185837">
          <w:rPr>
            <w:rFonts w:ascii="Poppins" w:hAnsi="Poppins" w:cs="Poppins"/>
            <w:bCs/>
            <w:iCs/>
            <w:kern w:val="32"/>
          </w:rPr>
          <w:delText xml:space="preserve"> 2025</w:delText>
        </w:r>
        <w:r w:rsidR="00ED1B30" w:rsidDel="00185837">
          <w:rPr>
            <w:rFonts w:ascii="Poppins" w:hAnsi="Poppins" w:cs="Poppins"/>
            <w:bCs/>
            <w:iCs/>
            <w:kern w:val="32"/>
          </w:rPr>
          <w:delText>)</w:delText>
        </w:r>
        <w:r w:rsidR="00F94FC0" w:rsidDel="00185837">
          <w:rPr>
            <w:rFonts w:ascii="Poppins" w:hAnsi="Poppins" w:cs="Poppins"/>
            <w:bCs/>
            <w:iCs/>
            <w:kern w:val="32"/>
          </w:rPr>
          <w:delText>,</w:delText>
        </w:r>
        <w:r w:rsidR="00ED1B30" w:rsidDel="00185837">
          <w:rPr>
            <w:rFonts w:ascii="Poppins" w:hAnsi="Poppins" w:cs="Poppins"/>
            <w:bCs/>
            <w:iCs/>
            <w:kern w:val="32"/>
          </w:rPr>
          <w:delText xml:space="preserve"> as this is when the </w:delText>
        </w:r>
        <w:r w:rsidR="00962921" w:rsidDel="00185837">
          <w:rPr>
            <w:rFonts w:ascii="Poppins" w:hAnsi="Poppins" w:cs="Poppins"/>
            <w:bCs/>
            <w:iCs/>
            <w:kern w:val="32"/>
          </w:rPr>
          <w:delText xml:space="preserve">DCRP </w:delText>
        </w:r>
        <w:r w:rsidR="00ED1B30" w:rsidDel="00185837">
          <w:rPr>
            <w:rFonts w:ascii="Poppins" w:hAnsi="Poppins" w:cs="Poppins"/>
            <w:bCs/>
            <w:iCs/>
            <w:kern w:val="32"/>
          </w:rPr>
          <w:delText>tool is most likely to be needed</w:delText>
        </w:r>
      </w:del>
      <w:r w:rsidR="00ED1B30">
        <w:rPr>
          <w:rFonts w:ascii="Poppins" w:hAnsi="Poppins" w:cs="Poppins"/>
          <w:bCs/>
          <w:iCs/>
          <w:kern w:val="32"/>
        </w:rPr>
        <w:t>.</w:t>
      </w:r>
    </w:p>
    <w:p w14:paraId="64A07FD4" w14:textId="3A60A2C2" w:rsidR="00CA0621" w:rsidRPr="001E3FFA" w:rsidRDefault="00CA0621" w:rsidP="00CA0621">
      <w:pPr>
        <w:rPr>
          <w:rFonts w:ascii="Poppins" w:hAnsi="Poppins" w:cs="Poppins"/>
          <w:b/>
          <w:color w:val="3F0731"/>
        </w:rPr>
      </w:pPr>
      <w:r w:rsidRPr="001E3FFA">
        <w:rPr>
          <w:rFonts w:ascii="Poppins" w:hAnsi="Poppins" w:cs="Poppins"/>
          <w:b/>
          <w:color w:val="3F0731"/>
        </w:rPr>
        <w:t>Implementation approach</w:t>
      </w:r>
    </w:p>
    <w:p w14:paraId="7C54C9B8" w14:textId="00C3D41F" w:rsidR="00CA0621" w:rsidRPr="00350DBC" w:rsidRDefault="00350DBC" w:rsidP="52AF9C56">
      <w:pPr>
        <w:rPr>
          <w:rFonts w:ascii="Poppins" w:hAnsi="Poppins" w:cs="Poppins"/>
          <w:kern w:val="32"/>
        </w:rPr>
      </w:pPr>
      <w:bookmarkStart w:id="67" w:name="_Hlk50465377"/>
      <w:r w:rsidRPr="52AF9C56">
        <w:rPr>
          <w:rFonts w:ascii="Poppins" w:hAnsi="Poppins" w:cs="Poppins"/>
          <w:kern w:val="32"/>
        </w:rPr>
        <w:t>It is envisaged that NESO and Network Operators will need to make minor changes to</w:t>
      </w:r>
      <w:r w:rsidR="009539E6" w:rsidRPr="52AF9C56">
        <w:rPr>
          <w:rFonts w:ascii="Poppins" w:hAnsi="Poppins" w:cs="Poppins"/>
        </w:rPr>
        <w:t xml:space="preserve"> allow</w:t>
      </w:r>
      <w:r w:rsidRPr="52AF9C56">
        <w:rPr>
          <w:rFonts w:ascii="Poppins" w:hAnsi="Poppins" w:cs="Poppins"/>
          <w:kern w:val="32"/>
        </w:rPr>
        <w:t xml:space="preserve"> the initiation of DCRP.</w:t>
      </w:r>
      <w:bookmarkEnd w:id="67"/>
      <w:r w:rsidRPr="52AF9C56">
        <w:rPr>
          <w:rFonts w:ascii="Poppins" w:hAnsi="Poppins" w:cs="Poppins"/>
          <w:kern w:val="32"/>
        </w:rPr>
        <w:t xml:space="preserve"> </w:t>
      </w:r>
    </w:p>
    <w:p w14:paraId="5BCB92A6" w14:textId="77777777" w:rsidR="00CA0621" w:rsidRPr="00DE2E99" w:rsidRDefault="00CA0621" w:rsidP="00CA0621">
      <w:pPr>
        <w:pStyle w:val="CA5"/>
        <w:shd w:val="clear" w:color="auto" w:fill="3F0731"/>
        <w:rPr>
          <w:rFonts w:ascii="Poppins" w:hAnsi="Poppins" w:cs="Poppins"/>
        </w:rPr>
      </w:pPr>
      <w:bookmarkStart w:id="68" w:name="_Workgroup_Consultation_1"/>
      <w:bookmarkStart w:id="69" w:name="_Toc187415711"/>
      <w:bookmarkEnd w:id="68"/>
      <w:r w:rsidRPr="00DE2E99">
        <w:rPr>
          <w:rFonts w:ascii="Poppins" w:hAnsi="Poppins" w:cs="Poppins"/>
        </w:rPr>
        <w:t>Interactions</w:t>
      </w:r>
      <w:bookmarkEnd w:id="69"/>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350DBC" w:rsidRPr="00424A23" w14:paraId="345287F3" w14:textId="77777777" w:rsidTr="009E6B4C">
        <w:trPr>
          <w:trHeight w:val="300"/>
        </w:trPr>
        <w:tc>
          <w:tcPr>
            <w:tcW w:w="2370" w:type="dxa"/>
            <w:tcBorders>
              <w:top w:val="nil"/>
              <w:left w:val="nil"/>
              <w:bottom w:val="nil"/>
              <w:right w:val="nil"/>
            </w:tcBorders>
            <w:shd w:val="clear" w:color="auto" w:fill="auto"/>
            <w:hideMark/>
          </w:tcPr>
          <w:p w14:paraId="104E7ECF" w14:textId="77777777" w:rsidR="00350DBC" w:rsidRPr="000216D4" w:rsidRDefault="00350DBC" w:rsidP="009E6B4C">
            <w:pPr>
              <w:tabs>
                <w:tab w:val="left" w:pos="2820"/>
              </w:tabs>
              <w:spacing w:after="0"/>
              <w:rPr>
                <w:rFonts w:ascii="Poppins" w:hAnsi="Poppins" w:cs="Poppins"/>
                <w:szCs w:val="20"/>
              </w:rPr>
            </w:pPr>
            <w:bookmarkStart w:id="70" w:name="_How_to_respond"/>
            <w:bookmarkStart w:id="71" w:name="_Toc187415712"/>
            <w:bookmarkEnd w:id="70"/>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CUSC  </w:t>
            </w:r>
          </w:p>
        </w:tc>
        <w:tc>
          <w:tcPr>
            <w:tcW w:w="2370" w:type="dxa"/>
            <w:tcBorders>
              <w:top w:val="nil"/>
              <w:left w:val="nil"/>
              <w:bottom w:val="nil"/>
              <w:right w:val="nil"/>
            </w:tcBorders>
            <w:shd w:val="clear" w:color="auto" w:fill="auto"/>
            <w:hideMark/>
          </w:tcPr>
          <w:p w14:paraId="2E6388A4"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BSC </w:t>
            </w:r>
          </w:p>
        </w:tc>
        <w:tc>
          <w:tcPr>
            <w:tcW w:w="2370" w:type="dxa"/>
            <w:tcBorders>
              <w:top w:val="nil"/>
              <w:left w:val="nil"/>
              <w:bottom w:val="nil"/>
              <w:right w:val="nil"/>
            </w:tcBorders>
            <w:shd w:val="clear" w:color="auto" w:fill="auto"/>
            <w:hideMark/>
          </w:tcPr>
          <w:p w14:paraId="3B7DD352"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STC </w:t>
            </w:r>
          </w:p>
        </w:tc>
        <w:tc>
          <w:tcPr>
            <w:tcW w:w="2370" w:type="dxa"/>
            <w:tcBorders>
              <w:top w:val="nil"/>
              <w:left w:val="nil"/>
              <w:bottom w:val="nil"/>
              <w:right w:val="nil"/>
            </w:tcBorders>
            <w:shd w:val="clear" w:color="auto" w:fill="auto"/>
            <w:hideMark/>
          </w:tcPr>
          <w:p w14:paraId="6520BF2A"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SQSS </w:t>
            </w:r>
          </w:p>
        </w:tc>
      </w:tr>
      <w:tr w:rsidR="00350DBC" w:rsidRPr="00424A23" w14:paraId="1FBEA88E" w14:textId="77777777" w:rsidTr="009E6B4C">
        <w:trPr>
          <w:trHeight w:val="300"/>
        </w:trPr>
        <w:tc>
          <w:tcPr>
            <w:tcW w:w="2370" w:type="dxa"/>
            <w:tcBorders>
              <w:top w:val="nil"/>
              <w:left w:val="nil"/>
              <w:bottom w:val="nil"/>
              <w:right w:val="nil"/>
            </w:tcBorders>
            <w:shd w:val="clear" w:color="auto" w:fill="auto"/>
            <w:hideMark/>
          </w:tcPr>
          <w:p w14:paraId="5D363903"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European Network Codes  </w:t>
            </w:r>
          </w:p>
          <w:p w14:paraId="043609BA" w14:textId="77777777" w:rsidR="00350DBC" w:rsidRPr="000216D4" w:rsidRDefault="00350DBC" w:rsidP="009E6B4C">
            <w:pPr>
              <w:tabs>
                <w:tab w:val="left" w:pos="2820"/>
              </w:tabs>
              <w:spacing w:after="0"/>
              <w:rPr>
                <w:rFonts w:ascii="Poppins" w:hAnsi="Poppins" w:cs="Poppins"/>
                <w:szCs w:val="20"/>
              </w:rPr>
            </w:pPr>
            <w:r w:rsidRPr="000216D4">
              <w:rPr>
                <w:rFonts w:ascii="Poppins" w:hAnsi="Poppins" w:cs="Poppins"/>
                <w:szCs w:val="20"/>
              </w:rPr>
              <w:t> </w:t>
            </w:r>
          </w:p>
        </w:tc>
        <w:tc>
          <w:tcPr>
            <w:tcW w:w="2370" w:type="dxa"/>
            <w:tcBorders>
              <w:top w:val="nil"/>
              <w:left w:val="nil"/>
              <w:bottom w:val="nil"/>
              <w:right w:val="nil"/>
            </w:tcBorders>
            <w:shd w:val="clear" w:color="auto" w:fill="auto"/>
            <w:hideMark/>
          </w:tcPr>
          <w:p w14:paraId="281FCBAF"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 xml:space="preserve"> EBR Article 18 T&amp;Cs</w:t>
            </w:r>
            <w:r w:rsidRPr="000216D4">
              <w:rPr>
                <w:rFonts w:ascii="Poppins" w:hAnsi="Poppins" w:cs="Poppins"/>
                <w:szCs w:val="20"/>
                <w:vertAlign w:val="superscript"/>
              </w:rPr>
              <w:t>1</w:t>
            </w:r>
            <w:r w:rsidRPr="000216D4">
              <w:rPr>
                <w:rFonts w:ascii="Poppins" w:hAnsi="Poppins" w:cs="Poppins"/>
                <w:szCs w:val="20"/>
              </w:rPr>
              <w:t> </w:t>
            </w:r>
          </w:p>
          <w:p w14:paraId="66D5CB5E" w14:textId="77777777" w:rsidR="00350DBC" w:rsidRPr="000216D4" w:rsidRDefault="00350DBC" w:rsidP="009E6B4C">
            <w:pPr>
              <w:tabs>
                <w:tab w:val="left" w:pos="2820"/>
              </w:tabs>
              <w:spacing w:after="0"/>
              <w:rPr>
                <w:rFonts w:ascii="Poppins" w:hAnsi="Poppins" w:cs="Poppins"/>
                <w:szCs w:val="20"/>
              </w:rPr>
            </w:pPr>
            <w:r w:rsidRPr="000216D4">
              <w:rPr>
                <w:rFonts w:ascii="Poppins" w:hAnsi="Poppins" w:cs="Poppins"/>
                <w:szCs w:val="20"/>
              </w:rPr>
              <w:t> </w:t>
            </w:r>
          </w:p>
        </w:tc>
        <w:tc>
          <w:tcPr>
            <w:tcW w:w="2370" w:type="dxa"/>
            <w:tcBorders>
              <w:top w:val="nil"/>
              <w:left w:val="nil"/>
              <w:bottom w:val="nil"/>
              <w:right w:val="nil"/>
            </w:tcBorders>
            <w:shd w:val="clear" w:color="auto" w:fill="auto"/>
            <w:hideMark/>
          </w:tcPr>
          <w:p w14:paraId="32E7CA56"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Other modifications </w:t>
            </w:r>
          </w:p>
          <w:p w14:paraId="014A2262" w14:textId="77777777" w:rsidR="00350DBC" w:rsidRPr="000216D4" w:rsidRDefault="00350DBC" w:rsidP="009E6B4C">
            <w:pPr>
              <w:tabs>
                <w:tab w:val="left" w:pos="2820"/>
              </w:tabs>
              <w:spacing w:after="0"/>
              <w:rPr>
                <w:rFonts w:ascii="Poppins" w:hAnsi="Poppins" w:cs="Poppins"/>
                <w:szCs w:val="20"/>
              </w:rPr>
            </w:pPr>
            <w:r w:rsidRPr="000216D4">
              <w:rPr>
                <w:rFonts w:ascii="Poppins" w:hAnsi="Poppins" w:cs="Poppins"/>
                <w:szCs w:val="20"/>
              </w:rPr>
              <w:t> </w:t>
            </w:r>
          </w:p>
        </w:tc>
        <w:tc>
          <w:tcPr>
            <w:tcW w:w="2370" w:type="dxa"/>
            <w:tcBorders>
              <w:top w:val="nil"/>
              <w:left w:val="nil"/>
              <w:bottom w:val="nil"/>
              <w:right w:val="nil"/>
            </w:tcBorders>
            <w:shd w:val="clear" w:color="auto" w:fill="auto"/>
            <w:hideMark/>
          </w:tcPr>
          <w:p w14:paraId="1415B49D" w14:textId="10A346EA"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sdt>
              <w:sdtPr>
                <w:rPr>
                  <w:rFonts w:ascii="Times New Roman" w:hAnsi="Times New Roman" w:cs="Times New Roman"/>
                  <w:szCs w:val="20"/>
                </w:rPr>
                <w:id w:val="942335766"/>
                <w14:checkbox>
                  <w14:checked w14:val="1"/>
                  <w14:checkedState w14:val="2612" w14:font="MS Gothic"/>
                  <w14:uncheckedState w14:val="2610" w14:font="MS Gothic"/>
                </w14:checkbox>
              </w:sdtPr>
              <w:sdtContent>
                <w:r w:rsidR="00B02209" w:rsidRPr="000216D4">
                  <w:rPr>
                    <w:rFonts w:ascii="MS Gothic" w:eastAsia="MS Gothic" w:hAnsi="MS Gothic" w:cs="Times New Roman" w:hint="eastAsia"/>
                    <w:szCs w:val="20"/>
                  </w:rPr>
                  <w:t>☒</w:t>
                </w:r>
              </w:sdtContent>
            </w:sdt>
            <w:r w:rsidRPr="000216D4">
              <w:rPr>
                <w:rFonts w:ascii="Times New Roman" w:hAnsi="Times New Roman" w:cs="Times New Roman"/>
                <w:szCs w:val="20"/>
              </w:rPr>
              <w:t xml:space="preserve"> ​</w:t>
            </w:r>
            <w:r w:rsidRPr="000216D4">
              <w:rPr>
                <w:rFonts w:ascii="Poppins" w:hAnsi="Poppins" w:cs="Poppins"/>
                <w:szCs w:val="20"/>
              </w:rPr>
              <w:t>Other </w:t>
            </w:r>
          </w:p>
        </w:tc>
      </w:tr>
    </w:tbl>
    <w:p w14:paraId="7055136E" w14:textId="2F8426AB" w:rsidR="00350DBC" w:rsidRPr="00C93BB2" w:rsidRDefault="009539E6" w:rsidP="00350DBC">
      <w:pPr>
        <w:tabs>
          <w:tab w:val="left" w:pos="2820"/>
        </w:tabs>
        <w:rPr>
          <w:rFonts w:ascii="Poppins" w:hAnsi="Poppins" w:cs="Poppins"/>
          <w:szCs w:val="20"/>
        </w:rPr>
      </w:pPr>
      <w:r w:rsidRPr="00C93BB2">
        <w:rPr>
          <w:rFonts w:ascii="Poppins" w:hAnsi="Poppins" w:cs="Poppins"/>
          <w:szCs w:val="20"/>
        </w:rPr>
        <w:t>As this modification makes c</w:t>
      </w:r>
      <w:r w:rsidR="00350DBC" w:rsidRPr="00C93BB2">
        <w:rPr>
          <w:rFonts w:ascii="Poppins" w:hAnsi="Poppins" w:cs="Poppins"/>
          <w:szCs w:val="20"/>
        </w:rPr>
        <w:t>hanges to OC6</w:t>
      </w:r>
      <w:r w:rsidRPr="00C93BB2">
        <w:rPr>
          <w:rFonts w:ascii="Poppins" w:hAnsi="Poppins" w:cs="Poppins"/>
          <w:szCs w:val="20"/>
        </w:rPr>
        <w:t>,</w:t>
      </w:r>
      <w:r w:rsidR="00350DBC" w:rsidRPr="00C93BB2">
        <w:rPr>
          <w:rFonts w:ascii="Poppins" w:hAnsi="Poppins" w:cs="Poppins"/>
          <w:szCs w:val="20"/>
        </w:rPr>
        <w:t xml:space="preserve"> changes to the Distribution Code </w:t>
      </w:r>
      <w:r w:rsidRPr="00C93BB2">
        <w:rPr>
          <w:rFonts w:ascii="Poppins" w:hAnsi="Poppins" w:cs="Poppins"/>
          <w:szCs w:val="20"/>
        </w:rPr>
        <w:t>are required; this modification has been progressed under</w:t>
      </w:r>
      <w:r w:rsidR="00350DBC" w:rsidRPr="00C93BB2">
        <w:rPr>
          <w:rFonts w:ascii="Poppins" w:hAnsi="Poppins" w:cs="Poppins"/>
          <w:szCs w:val="20"/>
        </w:rPr>
        <w:t xml:space="preserve"> a joint</w:t>
      </w:r>
      <w:r w:rsidRPr="00C93BB2">
        <w:rPr>
          <w:rFonts w:ascii="Poppins" w:hAnsi="Poppins" w:cs="Poppins"/>
          <w:szCs w:val="20"/>
        </w:rPr>
        <w:t xml:space="preserve"> Grid Code/Distribution Code</w:t>
      </w:r>
      <w:r w:rsidR="00350DBC" w:rsidRPr="00C93BB2">
        <w:rPr>
          <w:rFonts w:ascii="Poppins" w:hAnsi="Poppins" w:cs="Poppins"/>
          <w:szCs w:val="20"/>
        </w:rPr>
        <w:t xml:space="preserve"> Workgroup</w:t>
      </w:r>
      <w:r w:rsidRPr="00C93BB2">
        <w:rPr>
          <w:rFonts w:ascii="Poppins" w:hAnsi="Poppins" w:cs="Poppins"/>
          <w:szCs w:val="20"/>
        </w:rPr>
        <w:t>, with observers on the Workgroup who represent the Distribution Code Administrator</w:t>
      </w:r>
      <w:r w:rsidR="00350DBC" w:rsidRPr="00C93BB2">
        <w:rPr>
          <w:rFonts w:ascii="Poppins" w:hAnsi="Poppins" w:cs="Poppins"/>
          <w:szCs w:val="20"/>
        </w:rPr>
        <w:t>.</w:t>
      </w:r>
    </w:p>
    <w:p w14:paraId="0AD7623B" w14:textId="1D5913FA" w:rsidR="00350DBC" w:rsidRDefault="00ED1B30" w:rsidP="00350DBC">
      <w:pPr>
        <w:tabs>
          <w:tab w:val="left" w:pos="2820"/>
        </w:tabs>
        <w:rPr>
          <w:rFonts w:ascii="Poppins" w:hAnsi="Poppins" w:cs="Poppins"/>
          <w:szCs w:val="20"/>
        </w:rPr>
      </w:pPr>
      <w:r>
        <w:rPr>
          <w:rFonts w:ascii="Poppins" w:hAnsi="Poppins" w:cs="Poppins"/>
          <w:szCs w:val="20"/>
        </w:rPr>
        <w:t>The</w:t>
      </w:r>
      <w:r w:rsidR="00350DBC" w:rsidRPr="00C93BB2">
        <w:rPr>
          <w:rFonts w:ascii="Poppins" w:hAnsi="Poppins" w:cs="Poppins"/>
          <w:szCs w:val="20"/>
        </w:rPr>
        <w:t xml:space="preserve"> legal text changes</w:t>
      </w:r>
      <w:r>
        <w:rPr>
          <w:rFonts w:ascii="Poppins" w:hAnsi="Poppins" w:cs="Poppins"/>
          <w:szCs w:val="20"/>
        </w:rPr>
        <w:t xml:space="preserve"> introduced in this modification</w:t>
      </w:r>
      <w:r w:rsidR="00350DBC" w:rsidRPr="00C93BB2">
        <w:rPr>
          <w:rFonts w:ascii="Poppins" w:hAnsi="Poppins" w:cs="Poppins"/>
          <w:szCs w:val="20"/>
        </w:rPr>
        <w:t xml:space="preserve"> will impact the </w:t>
      </w:r>
      <w:r w:rsidR="00917A05">
        <w:rPr>
          <w:rFonts w:ascii="Poppins" w:hAnsi="Poppins" w:cs="Poppins"/>
          <w:szCs w:val="20"/>
        </w:rPr>
        <w:t>Regulated Sections of the Grid Code</w:t>
      </w:r>
      <w:r w:rsidR="00350DBC" w:rsidRPr="00C93BB2">
        <w:rPr>
          <w:rFonts w:ascii="Poppins" w:hAnsi="Poppins" w:cs="Poppins"/>
          <w:szCs w:val="20"/>
        </w:rPr>
        <w:t xml:space="preserve"> (</w:t>
      </w:r>
      <w:r w:rsidR="009539E6" w:rsidRPr="00C93BB2">
        <w:rPr>
          <w:rFonts w:ascii="Poppins" w:hAnsi="Poppins" w:cs="Poppins"/>
          <w:szCs w:val="20"/>
        </w:rPr>
        <w:t xml:space="preserve">due to </w:t>
      </w:r>
      <w:r w:rsidR="00350DBC" w:rsidRPr="00C93BB2">
        <w:rPr>
          <w:rFonts w:ascii="Poppins" w:hAnsi="Poppins" w:cs="Poppins"/>
          <w:szCs w:val="20"/>
        </w:rPr>
        <w:t>changes to OC6.5).</w:t>
      </w:r>
    </w:p>
    <w:p w14:paraId="2A90F0F1" w14:textId="42DCE60D" w:rsidR="00DF36A1" w:rsidRPr="00C93BB2" w:rsidRDefault="00DF36A1" w:rsidP="00350DBC">
      <w:pPr>
        <w:tabs>
          <w:tab w:val="left" w:pos="2820"/>
        </w:tabs>
        <w:rPr>
          <w:rFonts w:ascii="Poppins" w:hAnsi="Poppins" w:cs="Poppins"/>
          <w:szCs w:val="20"/>
        </w:rPr>
      </w:pPr>
      <w:r>
        <w:rPr>
          <w:rFonts w:ascii="Poppins" w:hAnsi="Poppins" w:cs="Poppins"/>
          <w:szCs w:val="20"/>
        </w:rPr>
        <w:t>If this modification is approved, a change will be required to the System Defence Plan.</w:t>
      </w:r>
    </w:p>
    <w:p w14:paraId="6118E209" w14:textId="77777777" w:rsidR="00CA0621" w:rsidRPr="00DE2E99" w:rsidRDefault="00CA0621" w:rsidP="00CA0621">
      <w:pPr>
        <w:pStyle w:val="CA7"/>
        <w:shd w:val="clear" w:color="auto" w:fill="3F0731"/>
        <w:rPr>
          <w:rFonts w:ascii="Poppins" w:hAnsi="Poppins" w:cs="Poppins"/>
        </w:rPr>
      </w:pPr>
      <w:r w:rsidRPr="00DE2E99">
        <w:rPr>
          <w:rFonts w:ascii="Poppins" w:hAnsi="Poppins" w:cs="Poppins"/>
        </w:rPr>
        <w:t>How to respond</w:t>
      </w:r>
      <w:bookmarkEnd w:id="71"/>
    </w:p>
    <w:p w14:paraId="12A46F21" w14:textId="77777777" w:rsidR="00CA0621" w:rsidRPr="00DE2E99" w:rsidRDefault="00CA0621" w:rsidP="00CA0621">
      <w:pPr>
        <w:rPr>
          <w:rFonts w:ascii="Poppins" w:hAnsi="Poppins" w:cs="Poppins"/>
          <w:b/>
          <w:bCs/>
          <w:color w:val="3F0731"/>
        </w:rPr>
      </w:pPr>
      <w:r w:rsidRPr="00DE2E99">
        <w:rPr>
          <w:rFonts w:ascii="Poppins" w:hAnsi="Poppins" w:cs="Poppins"/>
          <w:b/>
          <w:bCs/>
          <w:color w:val="3F0731"/>
        </w:rPr>
        <w:t xml:space="preserve">Standard Workgroup </w:t>
      </w:r>
      <w:r>
        <w:rPr>
          <w:rFonts w:ascii="Poppins" w:hAnsi="Poppins" w:cs="Poppins"/>
          <w:b/>
          <w:bCs/>
          <w:color w:val="3F0731"/>
        </w:rPr>
        <w:t>C</w:t>
      </w:r>
      <w:r w:rsidRPr="00DE2E99">
        <w:rPr>
          <w:rFonts w:ascii="Poppins" w:hAnsi="Poppins" w:cs="Poppins"/>
          <w:b/>
          <w:bCs/>
          <w:color w:val="3F0731"/>
        </w:rPr>
        <w:t>onsultation questions</w:t>
      </w:r>
    </w:p>
    <w:p w14:paraId="49480221" w14:textId="506A1950" w:rsidR="00CA0621" w:rsidRPr="00C92FB9" w:rsidRDefault="00CA0621" w:rsidP="00CA0621">
      <w:pPr>
        <w:numPr>
          <w:ilvl w:val="0"/>
          <w:numId w:val="22"/>
        </w:numPr>
        <w:spacing w:after="0" w:line="300" w:lineRule="atLeast"/>
        <w:ind w:left="709" w:hanging="425"/>
        <w:rPr>
          <w:rFonts w:ascii="Poppins" w:hAnsi="Poppins" w:cs="Poppins"/>
        </w:rPr>
      </w:pPr>
      <w:r w:rsidRPr="00C92FB9">
        <w:rPr>
          <w:rFonts w:ascii="Poppins" w:hAnsi="Poppins" w:cs="Poppins"/>
        </w:rPr>
        <w:t>Do you believe that the Original Proposal better facilitate</w:t>
      </w:r>
      <w:r w:rsidR="00350DBC">
        <w:rPr>
          <w:rFonts w:ascii="Poppins" w:hAnsi="Poppins" w:cs="Poppins"/>
        </w:rPr>
        <w:t>s</w:t>
      </w:r>
      <w:r w:rsidRPr="00C92FB9">
        <w:rPr>
          <w:rFonts w:ascii="Poppins" w:hAnsi="Poppins" w:cs="Poppins"/>
        </w:rPr>
        <w:t xml:space="preserve"> the Applicable Objectives?</w:t>
      </w:r>
    </w:p>
    <w:p w14:paraId="6A868E38" w14:textId="77777777" w:rsidR="00CA0621" w:rsidRPr="00C92FB9" w:rsidRDefault="00CA0621" w:rsidP="00CA0621">
      <w:pPr>
        <w:numPr>
          <w:ilvl w:val="0"/>
          <w:numId w:val="22"/>
        </w:numPr>
        <w:spacing w:after="0" w:line="300" w:lineRule="atLeast"/>
        <w:ind w:left="709" w:hanging="425"/>
        <w:rPr>
          <w:rFonts w:ascii="Poppins" w:hAnsi="Poppins" w:cs="Poppins"/>
        </w:rPr>
      </w:pPr>
      <w:r w:rsidRPr="00C92FB9">
        <w:rPr>
          <w:rFonts w:ascii="Poppins" w:hAnsi="Poppins" w:cs="Poppins"/>
        </w:rPr>
        <w:t>Do you support the proposed implementation approach?</w:t>
      </w:r>
    </w:p>
    <w:p w14:paraId="470AD934" w14:textId="77777777" w:rsidR="00CA0621" w:rsidRDefault="00CA0621" w:rsidP="00CA0621">
      <w:pPr>
        <w:numPr>
          <w:ilvl w:val="0"/>
          <w:numId w:val="22"/>
        </w:numPr>
        <w:spacing w:after="0" w:line="300" w:lineRule="atLeast"/>
        <w:ind w:left="709" w:hanging="425"/>
        <w:rPr>
          <w:rFonts w:ascii="Poppins" w:hAnsi="Poppins" w:cs="Poppins"/>
        </w:rPr>
      </w:pPr>
      <w:r w:rsidRPr="00C92FB9">
        <w:rPr>
          <w:rFonts w:ascii="Poppins" w:hAnsi="Poppins" w:cs="Poppins"/>
        </w:rPr>
        <w:t>Do you have any other comments?</w:t>
      </w:r>
    </w:p>
    <w:p w14:paraId="049B68B1" w14:textId="343C6940" w:rsidR="00362521" w:rsidRDefault="008565AA" w:rsidP="00CA0621">
      <w:pPr>
        <w:numPr>
          <w:ilvl w:val="0"/>
          <w:numId w:val="22"/>
        </w:numPr>
        <w:spacing w:after="0" w:line="300" w:lineRule="atLeast"/>
        <w:ind w:left="709" w:hanging="425"/>
        <w:rPr>
          <w:rFonts w:ascii="Poppins" w:hAnsi="Poppins" w:cs="Poppins"/>
        </w:rPr>
      </w:pPr>
      <w:r>
        <w:rPr>
          <w:rFonts w:ascii="Poppins" w:hAnsi="Poppins" w:cs="Poppins"/>
        </w:rPr>
        <w:t>Do you wish to raise a Workgroup Consultation Alternative request for the Workgroup to consider?</w:t>
      </w:r>
    </w:p>
    <w:p w14:paraId="39025846" w14:textId="42C90B89" w:rsidR="008565AA" w:rsidRDefault="008565AA" w:rsidP="00CA0621">
      <w:pPr>
        <w:numPr>
          <w:ilvl w:val="0"/>
          <w:numId w:val="22"/>
        </w:numPr>
        <w:spacing w:after="0" w:line="300" w:lineRule="atLeast"/>
        <w:ind w:left="709" w:hanging="425"/>
        <w:rPr>
          <w:rFonts w:ascii="Poppins" w:hAnsi="Poppins" w:cs="Poppins"/>
        </w:rPr>
      </w:pPr>
      <w:r>
        <w:rPr>
          <w:rFonts w:ascii="Poppins" w:hAnsi="Poppins" w:cs="Poppins"/>
        </w:rPr>
        <w:t>Does the draft legal text satisfy the intent of the modification?</w:t>
      </w:r>
    </w:p>
    <w:p w14:paraId="7BFF39B6" w14:textId="5D3800D9" w:rsidR="008565AA" w:rsidRDefault="008565AA" w:rsidP="00CA0621">
      <w:pPr>
        <w:numPr>
          <w:ilvl w:val="0"/>
          <w:numId w:val="22"/>
        </w:numPr>
        <w:spacing w:after="0" w:line="300" w:lineRule="atLeast"/>
        <w:ind w:left="709" w:hanging="425"/>
        <w:rPr>
          <w:rFonts w:ascii="Poppins" w:hAnsi="Poppins" w:cs="Poppins"/>
        </w:rPr>
      </w:pPr>
      <w:r>
        <w:rPr>
          <w:rFonts w:ascii="Poppins" w:hAnsi="Poppins" w:cs="Poppins"/>
        </w:rPr>
        <w:t xml:space="preserve">Do you agree with the Workgroup’s assessment that the modification does not impact the European Electricity Balancing Regulation (EBR) Article 18 terms and </w:t>
      </w:r>
      <w:r w:rsidR="00D81BE7">
        <w:rPr>
          <w:rFonts w:ascii="Poppins" w:hAnsi="Poppins" w:cs="Poppins"/>
        </w:rPr>
        <w:t>conditions held within the Grid Code?</w:t>
      </w:r>
    </w:p>
    <w:p w14:paraId="2FEA6B40" w14:textId="77777777" w:rsidR="00CA0621" w:rsidRPr="00DE2E99" w:rsidRDefault="00CA0621" w:rsidP="00CA0621">
      <w:pPr>
        <w:rPr>
          <w:rFonts w:ascii="Poppins" w:hAnsi="Poppins" w:cs="Poppins"/>
          <w:b/>
          <w:bCs/>
          <w:color w:val="3F0731"/>
        </w:rPr>
      </w:pPr>
      <w:r w:rsidRPr="00DE2E99">
        <w:rPr>
          <w:rFonts w:ascii="Poppins" w:hAnsi="Poppins" w:cs="Poppins"/>
          <w:b/>
          <w:bCs/>
          <w:color w:val="3F0731"/>
        </w:rPr>
        <w:t>Specific Workgroup Consultation questions</w:t>
      </w:r>
    </w:p>
    <w:p w14:paraId="4F213B2F" w14:textId="39A7068C" w:rsidR="00CA0621" w:rsidRDefault="006C1BE0" w:rsidP="00CA0621">
      <w:pPr>
        <w:numPr>
          <w:ilvl w:val="0"/>
          <w:numId w:val="22"/>
        </w:numPr>
        <w:spacing w:after="0" w:line="300" w:lineRule="atLeast"/>
        <w:ind w:left="709" w:hanging="349"/>
        <w:rPr>
          <w:rFonts w:ascii="Poppins" w:hAnsi="Poppins" w:cs="Poppins"/>
        </w:rPr>
      </w:pPr>
      <w:r>
        <w:rPr>
          <w:rFonts w:ascii="Poppins" w:hAnsi="Poppins" w:cs="Poppins"/>
        </w:rPr>
        <w:t>The proposed solution currently applies to all Network Operators, which includes Transmission Connected IDNOs</w:t>
      </w:r>
      <w:r w:rsidR="00565AD3">
        <w:rPr>
          <w:rFonts w:ascii="Poppins" w:hAnsi="Poppins" w:cs="Poppins"/>
        </w:rPr>
        <w:t xml:space="preserve"> (but not Distribution Connected IDNOs</w:t>
      </w:r>
      <w:r w:rsidR="00730A4E">
        <w:rPr>
          <w:rFonts w:ascii="Poppins" w:hAnsi="Poppins" w:cs="Poppins"/>
        </w:rPr>
        <w:t>, as these are implicitly included in the arrangements with DNOs</w:t>
      </w:r>
      <w:r w:rsidR="00565AD3">
        <w:rPr>
          <w:rFonts w:ascii="Poppins" w:hAnsi="Poppins" w:cs="Poppins"/>
        </w:rPr>
        <w:t>)</w:t>
      </w:r>
      <w:r>
        <w:rPr>
          <w:rFonts w:ascii="Poppins" w:hAnsi="Poppins" w:cs="Poppins"/>
        </w:rPr>
        <w:t xml:space="preserve">. </w:t>
      </w:r>
      <w:r w:rsidR="00E31CA7">
        <w:rPr>
          <w:rFonts w:ascii="Poppins" w:hAnsi="Poppins" w:cs="Poppins"/>
        </w:rPr>
        <w:t>Do you agree that Transmission Connected IDNOs should be included? If not, please provide your rationale.</w:t>
      </w:r>
    </w:p>
    <w:p w14:paraId="0F2D5892" w14:textId="1F9B97AB" w:rsidR="009343FA" w:rsidRDefault="009343FA" w:rsidP="00CA0621">
      <w:pPr>
        <w:numPr>
          <w:ilvl w:val="0"/>
          <w:numId w:val="22"/>
        </w:numPr>
        <w:spacing w:after="0" w:line="300" w:lineRule="atLeast"/>
        <w:ind w:left="709" w:hanging="349"/>
        <w:rPr>
          <w:rFonts w:ascii="Poppins" w:hAnsi="Poppins" w:cs="Poppins"/>
        </w:rPr>
      </w:pPr>
      <w:ins w:id="72" w:author="Lizzie Timmins (NESO)" w:date="2025-06-04T13:45:00Z" w16du:dateUtc="2025-06-04T12:45:00Z">
        <w:r>
          <w:rPr>
            <w:rFonts w:ascii="Poppins" w:hAnsi="Poppins" w:cs="Poppins"/>
          </w:rPr>
          <w:t xml:space="preserve">Do you </w:t>
        </w:r>
        <w:r w:rsidR="00141529">
          <w:rPr>
            <w:rFonts w:ascii="Poppins" w:hAnsi="Poppins" w:cs="Poppins"/>
          </w:rPr>
          <w:t>agree it is appropriate for Ofgem to approve derogations for DNOs in the event they cannot meet their licence obli</w:t>
        </w:r>
      </w:ins>
      <w:ins w:id="73" w:author="Lizzie Timmins (NESO)" w:date="2025-06-04T13:46:00Z" w16du:dateUtc="2025-06-04T12:46:00Z">
        <w:r w:rsidR="00141529">
          <w:rPr>
            <w:rFonts w:ascii="Poppins" w:hAnsi="Poppins" w:cs="Poppins"/>
          </w:rPr>
          <w:t>gations due to facilitating use of DCRP?</w:t>
        </w:r>
      </w:ins>
    </w:p>
    <w:p w14:paraId="796E45FA" w14:textId="2D28D236" w:rsidR="00166DED" w:rsidRPr="00DE2E99" w:rsidRDefault="00166DED" w:rsidP="00CA0621">
      <w:pPr>
        <w:numPr>
          <w:ilvl w:val="0"/>
          <w:numId w:val="22"/>
        </w:numPr>
        <w:spacing w:after="0" w:line="300" w:lineRule="atLeast"/>
        <w:ind w:left="709" w:hanging="349"/>
        <w:rPr>
          <w:rFonts w:ascii="Poppins" w:hAnsi="Poppins" w:cs="Poppins"/>
        </w:rPr>
      </w:pPr>
      <w:ins w:id="74" w:author="Lizzie Timmins (NESO)" w:date="2025-06-04T14:08:00Z" w16du:dateUtc="2025-06-04T13:08:00Z">
        <w:r>
          <w:rPr>
            <w:rFonts w:ascii="Poppins" w:hAnsi="Poppins" w:cs="Poppins"/>
          </w:rPr>
          <w:t>Do you agree that OC6.2.2 should be removed from the Grid Code, and do you foresee any unintended consequences relating to its removal?</w:t>
        </w:r>
      </w:ins>
    </w:p>
    <w:p w14:paraId="48E8581C" w14:textId="77777777" w:rsidR="00CA0621" w:rsidRPr="00DE2E99" w:rsidRDefault="00CA0621" w:rsidP="00CA0621">
      <w:pPr>
        <w:rPr>
          <w:rFonts w:ascii="Poppins" w:hAnsi="Poppins" w:cs="Poppins"/>
        </w:rPr>
      </w:pPr>
    </w:p>
    <w:p w14:paraId="14890271" w14:textId="64DC10F7" w:rsidR="00CA0621" w:rsidRPr="00350DBC" w:rsidRDefault="00CA0621" w:rsidP="00CA0621">
      <w:pPr>
        <w:rPr>
          <w:rFonts w:ascii="Poppins" w:hAnsi="Poppins" w:cs="Poppins"/>
        </w:rPr>
      </w:pPr>
      <w:r w:rsidRPr="00DE2E99">
        <w:rPr>
          <w:rFonts w:ascii="Poppins" w:hAnsi="Poppins" w:cs="Poppins"/>
        </w:rPr>
        <w:t xml:space="preserve">The Workgroup is seeking the views of </w:t>
      </w:r>
      <w:r w:rsidRPr="00350DBC">
        <w:rPr>
          <w:rFonts w:ascii="Poppins" w:hAnsi="Poppins" w:cs="Poppins"/>
        </w:rPr>
        <w:t xml:space="preserve">Grid Code Users and other interested parties in relation to the issues noted in this document and specifically in response to the questions above. </w:t>
      </w:r>
    </w:p>
    <w:p w14:paraId="672F5B7A" w14:textId="25FA5B53" w:rsidR="00CA0621" w:rsidRPr="00DE2E99" w:rsidRDefault="00CA0621" w:rsidP="00CA0621">
      <w:pPr>
        <w:rPr>
          <w:rFonts w:ascii="Poppins" w:hAnsi="Poppins" w:cs="Poppins"/>
        </w:rPr>
      </w:pPr>
      <w:bookmarkStart w:id="75" w:name="_Hlk50543467"/>
      <w:r w:rsidRPr="001E2461">
        <w:rPr>
          <w:rFonts w:ascii="Poppins" w:hAnsi="Poppins" w:cs="Poppins"/>
        </w:rPr>
        <w:t xml:space="preserve">Please send your response to </w:t>
      </w:r>
      <w:hyperlink r:id="rId18" w:history="1">
        <w:r w:rsidR="00F133EE" w:rsidRPr="001E2461">
          <w:rPr>
            <w:rStyle w:val="Hyperlink"/>
            <w:rFonts w:ascii="Poppins" w:hAnsi="Poppins" w:cs="Poppins"/>
          </w:rPr>
          <w:t>grid.code@neso.energy</w:t>
        </w:r>
      </w:hyperlink>
      <w:r w:rsidRPr="001E2461">
        <w:rPr>
          <w:rFonts w:ascii="Poppins" w:hAnsi="Poppins" w:cs="Poppins"/>
        </w:rPr>
        <w:t xml:space="preserve">using the response pro-forma which can be found on the </w:t>
      </w:r>
      <w:hyperlink r:id="rId19" w:history="1">
        <w:r w:rsidR="00350DBC" w:rsidRPr="001E2461">
          <w:rPr>
            <w:rStyle w:val="Hyperlink"/>
            <w:rFonts w:ascii="Poppins" w:hAnsi="Poppins" w:cs="Poppins"/>
          </w:rPr>
          <w:t>GC0176</w:t>
        </w:r>
        <w:r w:rsidRPr="001E2461">
          <w:rPr>
            <w:rStyle w:val="Hyperlink"/>
            <w:rFonts w:ascii="Poppins" w:hAnsi="Poppins" w:cs="Poppins"/>
          </w:rPr>
          <w:t xml:space="preserve"> modification page</w:t>
        </w:r>
      </w:hyperlink>
      <w:r w:rsidRPr="00370AF0">
        <w:rPr>
          <w:rFonts w:ascii="Poppins" w:hAnsi="Poppins" w:cs="Poppins"/>
        </w:rPr>
        <w:t>.</w:t>
      </w:r>
    </w:p>
    <w:bookmarkEnd w:id="75"/>
    <w:p w14:paraId="75331366" w14:textId="15F40448" w:rsidR="00CA0621" w:rsidRPr="00DE2E99" w:rsidRDefault="00CA0621" w:rsidP="00350DBC">
      <w:pPr>
        <w:rPr>
          <w:rFonts w:ascii="Poppins" w:hAnsi="Poppins" w:cs="Poppins"/>
        </w:rPr>
      </w:pPr>
      <w:r w:rsidRPr="00DE2E99">
        <w:rPr>
          <w:rFonts w:ascii="Poppins" w:hAnsi="Poppins" w:cs="Poppins"/>
        </w:rPr>
        <w:t xml:space="preserve">In accordance with Governance Rules if you wish to raise a Workgroup Consultation Alternative </w:t>
      </w:r>
      <w:proofErr w:type="gramStart"/>
      <w:r w:rsidRPr="00DE2E99">
        <w:rPr>
          <w:rFonts w:ascii="Poppins" w:hAnsi="Poppins" w:cs="Poppins"/>
        </w:rPr>
        <w:t>Request</w:t>
      </w:r>
      <w:proofErr w:type="gramEnd"/>
      <w:r w:rsidRPr="00DE2E99">
        <w:rPr>
          <w:rFonts w:ascii="Poppins" w:hAnsi="Poppins" w:cs="Poppins"/>
        </w:rPr>
        <w:t xml:space="preserve"> please fill in the form which you can find at the above link.</w:t>
      </w:r>
    </w:p>
    <w:p w14:paraId="0BCD62E6" w14:textId="4D54F30E" w:rsidR="00CA0621" w:rsidRPr="00350DBC" w:rsidRDefault="00CA0621" w:rsidP="00CA0621">
      <w:pPr>
        <w:rPr>
          <w:rStyle w:val="normaltextrun"/>
          <w:rFonts w:ascii="Poppins" w:hAnsi="Poppins" w:cs="Poppins"/>
          <w:i/>
          <w:sz w:val="20"/>
        </w:rPr>
      </w:pPr>
      <w:bookmarkStart w:id="76" w:name="_Hlk66255880"/>
      <w:r w:rsidRPr="00DE2E99">
        <w:rPr>
          <w:rFonts w:ascii="Poppins" w:hAnsi="Poppins" w:cs="Poppins"/>
          <w:i/>
        </w:rPr>
        <w:t>If you wish to submit a confidential response, mark the relevant box on your consultation proforma. Confidential responses will be disclosed to the Authority in full but, unless agreed otherwise, will not be shared with the Panel, Workgroup or the industry and may therefore not influence the debate to the same extent as a non-confidential response.</w:t>
      </w:r>
      <w:bookmarkEnd w:id="76"/>
    </w:p>
    <w:p w14:paraId="6157D909" w14:textId="77777777" w:rsidR="00CA0621" w:rsidRPr="00DE2E99" w:rsidRDefault="00CA0621" w:rsidP="00CA0621">
      <w:pPr>
        <w:pStyle w:val="CA7"/>
        <w:shd w:val="clear" w:color="auto" w:fill="3F0731"/>
        <w:rPr>
          <w:rFonts w:ascii="Poppins" w:hAnsi="Poppins" w:cs="Poppins"/>
        </w:rPr>
      </w:pPr>
      <w:bookmarkStart w:id="77" w:name="_Toc187415713"/>
      <w:r w:rsidRPr="00DE2E99">
        <w:rPr>
          <w:rFonts w:ascii="Poppins" w:hAnsi="Poppins" w:cs="Poppins"/>
        </w:rPr>
        <w:t>Acronyms, key terms and reference material</w:t>
      </w:r>
      <w:bookmarkEnd w:id="77"/>
    </w:p>
    <w:tbl>
      <w:tblPr>
        <w:tblStyle w:val="TableGrid"/>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547"/>
        <w:gridCol w:w="7229"/>
      </w:tblGrid>
      <w:tr w:rsidR="00CA0621" w:rsidRPr="000348BC" w14:paraId="0501FAE7" w14:textId="77777777" w:rsidTr="00350DBC">
        <w:tc>
          <w:tcPr>
            <w:tcW w:w="2547" w:type="dxa"/>
            <w:shd w:val="clear" w:color="auto" w:fill="7A3864"/>
          </w:tcPr>
          <w:p w14:paraId="022E130D" w14:textId="77777777" w:rsidR="00CA0621" w:rsidRPr="000348BC" w:rsidRDefault="00CA0621" w:rsidP="009E6B4C">
            <w:pPr>
              <w:rPr>
                <w:rFonts w:ascii="Poppins" w:hAnsi="Poppins" w:cs="Poppins"/>
                <w:b/>
                <w:color w:val="FFFFFF" w:themeColor="background1"/>
              </w:rPr>
            </w:pPr>
            <w:r w:rsidRPr="000348BC">
              <w:rPr>
                <w:rFonts w:ascii="Poppins" w:hAnsi="Poppins" w:cs="Poppins"/>
                <w:b/>
                <w:color w:val="FFFFFF" w:themeColor="background1"/>
              </w:rPr>
              <w:t>Acronym / key term</w:t>
            </w:r>
          </w:p>
        </w:tc>
        <w:tc>
          <w:tcPr>
            <w:tcW w:w="7229" w:type="dxa"/>
            <w:shd w:val="clear" w:color="auto" w:fill="7A3864"/>
          </w:tcPr>
          <w:p w14:paraId="3C9D98F6" w14:textId="77777777" w:rsidR="00CA0621" w:rsidRPr="000348BC" w:rsidRDefault="00CA0621" w:rsidP="009E6B4C">
            <w:pPr>
              <w:rPr>
                <w:rFonts w:ascii="Poppins" w:hAnsi="Poppins" w:cs="Poppins"/>
                <w:b/>
                <w:color w:val="FFFFFF" w:themeColor="background1"/>
              </w:rPr>
            </w:pPr>
            <w:r w:rsidRPr="000348BC">
              <w:rPr>
                <w:rFonts w:ascii="Poppins" w:hAnsi="Poppins" w:cs="Poppins"/>
                <w:b/>
                <w:color w:val="FFFFFF" w:themeColor="background1"/>
              </w:rPr>
              <w:t>Meaning</w:t>
            </w:r>
          </w:p>
        </w:tc>
      </w:tr>
      <w:tr w:rsidR="00350DBC" w:rsidRPr="000348BC" w14:paraId="57B92BB3" w14:textId="77777777" w:rsidTr="00350DBC">
        <w:tc>
          <w:tcPr>
            <w:tcW w:w="2547" w:type="dxa"/>
          </w:tcPr>
          <w:p w14:paraId="380318C1" w14:textId="22686DD8" w:rsidR="00350DBC" w:rsidRPr="000348BC" w:rsidRDefault="00350DBC" w:rsidP="00350DBC">
            <w:pPr>
              <w:rPr>
                <w:rFonts w:ascii="Poppins" w:hAnsi="Poppins" w:cs="Poppins"/>
              </w:rPr>
            </w:pPr>
            <w:r w:rsidRPr="000348BC">
              <w:rPr>
                <w:rFonts w:ascii="Poppins" w:hAnsi="Poppins" w:cs="Poppins"/>
              </w:rPr>
              <w:t>BSC </w:t>
            </w:r>
          </w:p>
        </w:tc>
        <w:tc>
          <w:tcPr>
            <w:tcW w:w="7229" w:type="dxa"/>
          </w:tcPr>
          <w:p w14:paraId="69D97DBA" w14:textId="1EF684C3" w:rsidR="00350DBC" w:rsidRPr="000348BC" w:rsidRDefault="00350DBC" w:rsidP="00350DBC">
            <w:pPr>
              <w:rPr>
                <w:rFonts w:ascii="Poppins" w:hAnsi="Poppins" w:cs="Poppins"/>
              </w:rPr>
            </w:pPr>
            <w:r w:rsidRPr="000348BC">
              <w:rPr>
                <w:rFonts w:ascii="Poppins" w:hAnsi="Poppins" w:cs="Poppins"/>
              </w:rPr>
              <w:t>Balancing and Settlement Code </w:t>
            </w:r>
          </w:p>
        </w:tc>
      </w:tr>
      <w:tr w:rsidR="00350DBC" w:rsidRPr="000348BC" w14:paraId="112EC8DF" w14:textId="77777777" w:rsidTr="00350DBC">
        <w:tc>
          <w:tcPr>
            <w:tcW w:w="2547" w:type="dxa"/>
          </w:tcPr>
          <w:p w14:paraId="75CE57C7" w14:textId="01CCC205" w:rsidR="00350DBC" w:rsidRPr="000348BC" w:rsidRDefault="00350DBC" w:rsidP="00350DBC">
            <w:pPr>
              <w:rPr>
                <w:rFonts w:ascii="Poppins" w:hAnsi="Poppins" w:cs="Poppins"/>
              </w:rPr>
            </w:pPr>
            <w:r w:rsidRPr="000348BC">
              <w:rPr>
                <w:rFonts w:ascii="Poppins" w:hAnsi="Poppins" w:cs="Poppins"/>
              </w:rPr>
              <w:t>CUSC </w:t>
            </w:r>
          </w:p>
        </w:tc>
        <w:tc>
          <w:tcPr>
            <w:tcW w:w="7229" w:type="dxa"/>
          </w:tcPr>
          <w:p w14:paraId="080A60C3" w14:textId="3E818526" w:rsidR="00350DBC" w:rsidRPr="000348BC" w:rsidRDefault="00350DBC" w:rsidP="00350DBC">
            <w:pPr>
              <w:rPr>
                <w:rFonts w:ascii="Poppins" w:hAnsi="Poppins" w:cs="Poppins"/>
              </w:rPr>
            </w:pPr>
            <w:r w:rsidRPr="000348BC">
              <w:rPr>
                <w:rFonts w:ascii="Poppins" w:hAnsi="Poppins" w:cs="Poppins"/>
              </w:rPr>
              <w:t>Connection and Use of System Code </w:t>
            </w:r>
          </w:p>
        </w:tc>
      </w:tr>
      <w:tr w:rsidR="00350DBC" w:rsidRPr="000348BC" w14:paraId="13C98EE3" w14:textId="77777777" w:rsidTr="00350DBC">
        <w:tc>
          <w:tcPr>
            <w:tcW w:w="2547" w:type="dxa"/>
          </w:tcPr>
          <w:p w14:paraId="01BF2882" w14:textId="619D1F02" w:rsidR="00350DBC" w:rsidRPr="000348BC" w:rsidRDefault="00350DBC" w:rsidP="00350DBC">
            <w:pPr>
              <w:rPr>
                <w:rFonts w:ascii="Poppins" w:hAnsi="Poppins" w:cs="Poppins"/>
              </w:rPr>
            </w:pPr>
            <w:r w:rsidRPr="000348BC">
              <w:rPr>
                <w:rFonts w:ascii="Poppins" w:hAnsi="Poppins" w:cs="Poppins"/>
              </w:rPr>
              <w:t>DCRP</w:t>
            </w:r>
          </w:p>
        </w:tc>
        <w:tc>
          <w:tcPr>
            <w:tcW w:w="7229" w:type="dxa"/>
          </w:tcPr>
          <w:p w14:paraId="1D81B355" w14:textId="63BB86B6" w:rsidR="00350DBC" w:rsidRPr="000348BC" w:rsidRDefault="00350DBC" w:rsidP="00350DBC">
            <w:pPr>
              <w:rPr>
                <w:rFonts w:ascii="Poppins" w:hAnsi="Poppins" w:cs="Poppins"/>
              </w:rPr>
            </w:pPr>
            <w:r w:rsidRPr="000348BC">
              <w:rPr>
                <w:rFonts w:ascii="Poppins" w:hAnsi="Poppins" w:cs="Poppins"/>
              </w:rPr>
              <w:t>Demand Control Rotation Protocol</w:t>
            </w:r>
          </w:p>
        </w:tc>
      </w:tr>
      <w:tr w:rsidR="00350DBC" w:rsidRPr="000348BC" w14:paraId="1DB09F28" w14:textId="77777777" w:rsidTr="00350DBC">
        <w:tc>
          <w:tcPr>
            <w:tcW w:w="2547" w:type="dxa"/>
          </w:tcPr>
          <w:p w14:paraId="0C68047C" w14:textId="08AA1468" w:rsidR="00350DBC" w:rsidRPr="000348BC" w:rsidRDefault="00350DBC" w:rsidP="00350DBC">
            <w:pPr>
              <w:rPr>
                <w:rFonts w:ascii="Poppins" w:hAnsi="Poppins" w:cs="Poppins"/>
              </w:rPr>
            </w:pPr>
            <w:r w:rsidRPr="000348BC">
              <w:rPr>
                <w:rFonts w:ascii="Poppins" w:hAnsi="Poppins" w:cs="Poppins"/>
              </w:rPr>
              <w:t>DNO</w:t>
            </w:r>
            <w:r w:rsidR="0044464C">
              <w:rPr>
                <w:rFonts w:ascii="Poppins" w:hAnsi="Poppins" w:cs="Poppins"/>
              </w:rPr>
              <w:t>(</w:t>
            </w:r>
            <w:r w:rsidRPr="000348BC">
              <w:rPr>
                <w:rFonts w:ascii="Poppins" w:hAnsi="Poppins" w:cs="Poppins"/>
              </w:rPr>
              <w:t>s</w:t>
            </w:r>
            <w:r w:rsidR="0044464C">
              <w:rPr>
                <w:rFonts w:ascii="Poppins" w:hAnsi="Poppins" w:cs="Poppins"/>
              </w:rPr>
              <w:t>)</w:t>
            </w:r>
          </w:p>
        </w:tc>
        <w:tc>
          <w:tcPr>
            <w:tcW w:w="7229" w:type="dxa"/>
          </w:tcPr>
          <w:p w14:paraId="0D80B51C" w14:textId="5604CB97" w:rsidR="00350DBC" w:rsidRPr="000348BC" w:rsidRDefault="00350DBC" w:rsidP="00350DBC">
            <w:pPr>
              <w:rPr>
                <w:rFonts w:ascii="Poppins" w:hAnsi="Poppins" w:cs="Poppins"/>
              </w:rPr>
            </w:pPr>
            <w:r w:rsidRPr="000348BC">
              <w:rPr>
                <w:rFonts w:ascii="Poppins" w:hAnsi="Poppins" w:cs="Poppins"/>
              </w:rPr>
              <w:t>Distribution Network Operator</w:t>
            </w:r>
            <w:r w:rsidR="0044464C">
              <w:rPr>
                <w:rFonts w:ascii="Poppins" w:hAnsi="Poppins" w:cs="Poppins"/>
              </w:rPr>
              <w:t>(</w:t>
            </w:r>
            <w:r w:rsidRPr="000348BC">
              <w:rPr>
                <w:rFonts w:ascii="Poppins" w:hAnsi="Poppins" w:cs="Poppins"/>
              </w:rPr>
              <w:t>s</w:t>
            </w:r>
            <w:r w:rsidR="0044464C">
              <w:rPr>
                <w:rFonts w:ascii="Poppins" w:hAnsi="Poppins" w:cs="Poppins"/>
              </w:rPr>
              <w:t>)</w:t>
            </w:r>
          </w:p>
        </w:tc>
      </w:tr>
      <w:tr w:rsidR="00350DBC" w:rsidRPr="000348BC" w14:paraId="56C317DB" w14:textId="77777777" w:rsidTr="00350DBC">
        <w:tc>
          <w:tcPr>
            <w:tcW w:w="2547" w:type="dxa"/>
          </w:tcPr>
          <w:p w14:paraId="4ADCD70C" w14:textId="1EA0208A" w:rsidR="00350DBC" w:rsidRPr="000348BC" w:rsidRDefault="00350DBC" w:rsidP="00350DBC">
            <w:pPr>
              <w:rPr>
                <w:rFonts w:ascii="Poppins" w:hAnsi="Poppins" w:cs="Poppins"/>
              </w:rPr>
            </w:pPr>
            <w:r w:rsidRPr="000348BC">
              <w:rPr>
                <w:rFonts w:ascii="Poppins" w:hAnsi="Poppins" w:cs="Poppins"/>
              </w:rPr>
              <w:t>EBR </w:t>
            </w:r>
          </w:p>
        </w:tc>
        <w:tc>
          <w:tcPr>
            <w:tcW w:w="7229" w:type="dxa"/>
          </w:tcPr>
          <w:p w14:paraId="1532BE81" w14:textId="1050D4D6" w:rsidR="00350DBC" w:rsidRPr="000348BC" w:rsidRDefault="00350DBC" w:rsidP="00350DBC">
            <w:pPr>
              <w:rPr>
                <w:rFonts w:ascii="Poppins" w:hAnsi="Poppins" w:cs="Poppins"/>
              </w:rPr>
            </w:pPr>
            <w:r w:rsidRPr="000348BC">
              <w:rPr>
                <w:rFonts w:ascii="Poppins" w:hAnsi="Poppins" w:cs="Poppins"/>
              </w:rPr>
              <w:t>Electricity Balancing Regulation </w:t>
            </w:r>
          </w:p>
        </w:tc>
      </w:tr>
      <w:tr w:rsidR="00350DBC" w:rsidRPr="000348BC" w14:paraId="6E355863" w14:textId="77777777" w:rsidTr="00350DBC">
        <w:tc>
          <w:tcPr>
            <w:tcW w:w="2547" w:type="dxa"/>
          </w:tcPr>
          <w:p w14:paraId="6854D6D9" w14:textId="66B5FEB4" w:rsidR="00350DBC" w:rsidRPr="000348BC" w:rsidRDefault="00350DBC" w:rsidP="00350DBC">
            <w:pPr>
              <w:rPr>
                <w:rFonts w:ascii="Poppins" w:hAnsi="Poppins" w:cs="Poppins"/>
              </w:rPr>
            </w:pPr>
            <w:r w:rsidRPr="000348BC">
              <w:rPr>
                <w:rFonts w:ascii="Poppins" w:hAnsi="Poppins" w:cs="Poppins"/>
              </w:rPr>
              <w:t>ESEC</w:t>
            </w:r>
          </w:p>
        </w:tc>
        <w:tc>
          <w:tcPr>
            <w:tcW w:w="7229" w:type="dxa"/>
          </w:tcPr>
          <w:p w14:paraId="19C3237E" w14:textId="6EF91FBF" w:rsidR="00350DBC" w:rsidRPr="000348BC" w:rsidRDefault="00350DBC" w:rsidP="00350DBC">
            <w:pPr>
              <w:rPr>
                <w:rFonts w:ascii="Poppins" w:hAnsi="Poppins" w:cs="Poppins"/>
              </w:rPr>
            </w:pPr>
            <w:r w:rsidRPr="000348BC">
              <w:rPr>
                <w:rFonts w:ascii="Poppins" w:hAnsi="Poppins" w:cs="Poppins"/>
              </w:rPr>
              <w:t>Electricity Supply Emergency Code</w:t>
            </w:r>
          </w:p>
        </w:tc>
      </w:tr>
      <w:tr w:rsidR="00BD173C" w:rsidRPr="000348BC" w14:paraId="26617DAD" w14:textId="77777777" w:rsidTr="00350DBC">
        <w:tc>
          <w:tcPr>
            <w:tcW w:w="2547" w:type="dxa"/>
          </w:tcPr>
          <w:p w14:paraId="1AC1B02D" w14:textId="21A5EFAA" w:rsidR="00BD173C" w:rsidRPr="000348BC" w:rsidRDefault="00BD173C" w:rsidP="00350DBC">
            <w:pPr>
              <w:rPr>
                <w:rFonts w:ascii="Poppins" w:hAnsi="Poppins" w:cs="Poppins"/>
              </w:rPr>
            </w:pPr>
            <w:r w:rsidRPr="000348BC">
              <w:rPr>
                <w:rFonts w:ascii="Poppins" w:hAnsi="Poppins" w:cs="Poppins"/>
              </w:rPr>
              <w:t>ETG</w:t>
            </w:r>
          </w:p>
        </w:tc>
        <w:tc>
          <w:tcPr>
            <w:tcW w:w="7229" w:type="dxa"/>
          </w:tcPr>
          <w:p w14:paraId="13906AE5" w14:textId="48457D86" w:rsidR="00BD173C" w:rsidRPr="000348BC" w:rsidRDefault="00BD173C" w:rsidP="00350DBC">
            <w:pPr>
              <w:rPr>
                <w:rFonts w:ascii="Poppins" w:hAnsi="Poppins" w:cs="Poppins"/>
              </w:rPr>
            </w:pPr>
            <w:r w:rsidRPr="000348BC">
              <w:rPr>
                <w:rFonts w:ascii="Poppins" w:hAnsi="Poppins" w:cs="Poppins"/>
              </w:rPr>
              <w:t>Electricity Task Group</w:t>
            </w:r>
          </w:p>
        </w:tc>
      </w:tr>
      <w:tr w:rsidR="00350DBC" w:rsidRPr="000348BC" w14:paraId="73C1450C" w14:textId="77777777" w:rsidTr="00350DBC">
        <w:tc>
          <w:tcPr>
            <w:tcW w:w="2547" w:type="dxa"/>
          </w:tcPr>
          <w:p w14:paraId="157700DB" w14:textId="47606ADF" w:rsidR="00350DBC" w:rsidRPr="000348BC" w:rsidRDefault="00350DBC" w:rsidP="00350DBC">
            <w:pPr>
              <w:rPr>
                <w:rFonts w:ascii="Poppins" w:hAnsi="Poppins" w:cs="Poppins"/>
              </w:rPr>
            </w:pPr>
            <w:r w:rsidRPr="000348BC">
              <w:rPr>
                <w:rFonts w:ascii="Poppins" w:hAnsi="Poppins" w:cs="Poppins"/>
              </w:rPr>
              <w:t>GC </w:t>
            </w:r>
          </w:p>
        </w:tc>
        <w:tc>
          <w:tcPr>
            <w:tcW w:w="7229" w:type="dxa"/>
          </w:tcPr>
          <w:p w14:paraId="1168924D" w14:textId="262178CE" w:rsidR="00350DBC" w:rsidRPr="000348BC" w:rsidRDefault="00350DBC" w:rsidP="00350DBC">
            <w:pPr>
              <w:rPr>
                <w:rFonts w:ascii="Poppins" w:hAnsi="Poppins" w:cs="Poppins"/>
              </w:rPr>
            </w:pPr>
            <w:r w:rsidRPr="000348BC">
              <w:rPr>
                <w:rFonts w:ascii="Poppins" w:hAnsi="Poppins" w:cs="Poppins"/>
              </w:rPr>
              <w:t>Grid Code </w:t>
            </w:r>
          </w:p>
        </w:tc>
      </w:tr>
      <w:tr w:rsidR="0044464C" w:rsidRPr="000348BC" w14:paraId="5F7D473B" w14:textId="77777777" w:rsidTr="00350DBC">
        <w:tc>
          <w:tcPr>
            <w:tcW w:w="2547" w:type="dxa"/>
          </w:tcPr>
          <w:p w14:paraId="117411B1" w14:textId="0744A9C3" w:rsidR="0044464C" w:rsidRPr="00264D67" w:rsidRDefault="00DB6992" w:rsidP="00350DBC">
            <w:pPr>
              <w:rPr>
                <w:rFonts w:ascii="Poppins" w:hAnsi="Poppins" w:cs="Poppins"/>
                <w:szCs w:val="20"/>
              </w:rPr>
            </w:pPr>
            <w:r>
              <w:rPr>
                <w:rFonts w:ascii="Poppins" w:hAnsi="Poppins" w:cs="Poppins"/>
                <w:szCs w:val="20"/>
              </w:rPr>
              <w:t>I</w:t>
            </w:r>
            <w:r w:rsidR="0044464C">
              <w:rPr>
                <w:rFonts w:ascii="Poppins" w:hAnsi="Poppins" w:cs="Poppins"/>
                <w:szCs w:val="20"/>
              </w:rPr>
              <w:t>DNO</w:t>
            </w:r>
          </w:p>
        </w:tc>
        <w:tc>
          <w:tcPr>
            <w:tcW w:w="7229" w:type="dxa"/>
          </w:tcPr>
          <w:p w14:paraId="2CD76CFF" w14:textId="1CB153B5" w:rsidR="0044464C" w:rsidRPr="00264D67" w:rsidRDefault="0044464C" w:rsidP="00350DBC">
            <w:pPr>
              <w:rPr>
                <w:rFonts w:ascii="Poppins" w:hAnsi="Poppins" w:cs="Poppins"/>
                <w:szCs w:val="20"/>
              </w:rPr>
            </w:pPr>
            <w:r>
              <w:rPr>
                <w:rFonts w:ascii="Poppins" w:hAnsi="Poppins" w:cs="Poppins"/>
                <w:szCs w:val="20"/>
              </w:rPr>
              <w:t xml:space="preserve">Independent </w:t>
            </w:r>
            <w:r w:rsidRPr="000348BC">
              <w:rPr>
                <w:rFonts w:ascii="Poppins" w:hAnsi="Poppins" w:cs="Poppins"/>
              </w:rPr>
              <w:t>Distribution Network Operator</w:t>
            </w:r>
            <w:r w:rsidR="00071592">
              <w:rPr>
                <w:rStyle w:val="FootnoteReference"/>
                <w:rFonts w:ascii="Poppins" w:hAnsi="Poppins" w:cs="Poppins"/>
              </w:rPr>
              <w:footnoteReference w:id="4"/>
            </w:r>
            <w:r>
              <w:rPr>
                <w:rFonts w:ascii="Poppins" w:hAnsi="Poppins" w:cs="Poppins"/>
                <w:szCs w:val="20"/>
              </w:rPr>
              <w:t xml:space="preserve"> </w:t>
            </w:r>
          </w:p>
        </w:tc>
      </w:tr>
      <w:tr w:rsidR="00356EA6" w:rsidRPr="000348BC" w14:paraId="40987DD8" w14:textId="77777777" w:rsidTr="00350DBC">
        <w:tc>
          <w:tcPr>
            <w:tcW w:w="2547" w:type="dxa"/>
          </w:tcPr>
          <w:p w14:paraId="61549780" w14:textId="071CC23C" w:rsidR="00356EA6" w:rsidRPr="000348BC" w:rsidRDefault="00356EA6" w:rsidP="00350DBC">
            <w:pPr>
              <w:rPr>
                <w:rFonts w:ascii="Poppins" w:hAnsi="Poppins" w:cs="Poppins"/>
              </w:rPr>
            </w:pPr>
            <w:r w:rsidRPr="00264D67">
              <w:rPr>
                <w:rFonts w:ascii="Poppins" w:hAnsi="Poppins" w:cs="Poppins"/>
                <w:szCs w:val="20"/>
              </w:rPr>
              <w:t>LLRDP</w:t>
            </w:r>
          </w:p>
        </w:tc>
        <w:tc>
          <w:tcPr>
            <w:tcW w:w="7229" w:type="dxa"/>
          </w:tcPr>
          <w:p w14:paraId="0544EF2E" w14:textId="32227999" w:rsidR="00356EA6" w:rsidRPr="000348BC" w:rsidRDefault="00356EA6" w:rsidP="00350DBC">
            <w:pPr>
              <w:rPr>
                <w:rFonts w:ascii="Poppins" w:hAnsi="Poppins" w:cs="Poppins"/>
              </w:rPr>
            </w:pPr>
            <w:r w:rsidRPr="00264D67">
              <w:rPr>
                <w:rFonts w:ascii="Poppins" w:hAnsi="Poppins" w:cs="Poppins"/>
                <w:szCs w:val="20"/>
              </w:rPr>
              <w:t>Low Level Rota Disconnection Plan</w:t>
            </w:r>
          </w:p>
        </w:tc>
      </w:tr>
      <w:tr w:rsidR="00350DBC" w:rsidRPr="000348BC" w14:paraId="47A6B1B0" w14:textId="77777777" w:rsidTr="00350DBC">
        <w:tc>
          <w:tcPr>
            <w:tcW w:w="2547" w:type="dxa"/>
          </w:tcPr>
          <w:p w14:paraId="4B53F343" w14:textId="1D83EC1F" w:rsidR="00350DBC" w:rsidRPr="000348BC" w:rsidRDefault="00350DBC" w:rsidP="00350DBC">
            <w:pPr>
              <w:rPr>
                <w:rFonts w:ascii="Poppins" w:hAnsi="Poppins" w:cs="Poppins"/>
              </w:rPr>
            </w:pPr>
            <w:r w:rsidRPr="000348BC">
              <w:rPr>
                <w:rFonts w:ascii="Poppins" w:hAnsi="Poppins" w:cs="Poppins"/>
              </w:rPr>
              <w:t>NCER</w:t>
            </w:r>
          </w:p>
        </w:tc>
        <w:tc>
          <w:tcPr>
            <w:tcW w:w="7229" w:type="dxa"/>
          </w:tcPr>
          <w:p w14:paraId="6EA83FDB" w14:textId="6906304F" w:rsidR="00350DBC" w:rsidRPr="000348BC" w:rsidRDefault="00350DBC" w:rsidP="00350DBC">
            <w:pPr>
              <w:rPr>
                <w:rFonts w:ascii="Poppins" w:hAnsi="Poppins" w:cs="Poppins"/>
              </w:rPr>
            </w:pPr>
            <w:r w:rsidRPr="000348BC">
              <w:rPr>
                <w:rFonts w:ascii="Poppins" w:hAnsi="Poppins" w:cs="Poppins"/>
              </w:rPr>
              <w:t>Network Code on Emergency Restoration</w:t>
            </w:r>
          </w:p>
        </w:tc>
      </w:tr>
      <w:tr w:rsidR="00350DBC" w:rsidRPr="000348BC" w14:paraId="73DB791A" w14:textId="77777777" w:rsidTr="00350DBC">
        <w:tc>
          <w:tcPr>
            <w:tcW w:w="2547" w:type="dxa"/>
          </w:tcPr>
          <w:p w14:paraId="6FB416E0" w14:textId="2D7838BE" w:rsidR="00350DBC" w:rsidRPr="000348BC" w:rsidRDefault="00350DBC" w:rsidP="00350DBC">
            <w:pPr>
              <w:rPr>
                <w:rFonts w:ascii="Poppins" w:hAnsi="Poppins" w:cs="Poppins"/>
              </w:rPr>
            </w:pPr>
            <w:r w:rsidRPr="000348BC">
              <w:rPr>
                <w:rFonts w:ascii="Poppins" w:hAnsi="Poppins" w:cs="Poppins"/>
              </w:rPr>
              <w:t>OC6</w:t>
            </w:r>
          </w:p>
        </w:tc>
        <w:tc>
          <w:tcPr>
            <w:tcW w:w="7229" w:type="dxa"/>
          </w:tcPr>
          <w:p w14:paraId="6ADE792C" w14:textId="176E5AEB" w:rsidR="00350DBC" w:rsidRPr="000348BC" w:rsidRDefault="00350DBC" w:rsidP="00350DBC">
            <w:pPr>
              <w:rPr>
                <w:rFonts w:ascii="Poppins" w:hAnsi="Poppins" w:cs="Poppins"/>
              </w:rPr>
            </w:pPr>
            <w:r w:rsidRPr="000348BC">
              <w:rPr>
                <w:rFonts w:ascii="Poppins" w:hAnsi="Poppins" w:cs="Poppins"/>
              </w:rPr>
              <w:t>Operating Code 6</w:t>
            </w:r>
            <w:r w:rsidR="00356EA6">
              <w:rPr>
                <w:rFonts w:ascii="Poppins" w:hAnsi="Poppins" w:cs="Poppins"/>
              </w:rPr>
              <w:t xml:space="preserve"> (of the Grid Code)</w:t>
            </w:r>
          </w:p>
        </w:tc>
      </w:tr>
      <w:tr w:rsidR="00BD173C" w:rsidRPr="000348BC" w14:paraId="7E80E80C" w14:textId="77777777" w:rsidTr="00350DBC">
        <w:tc>
          <w:tcPr>
            <w:tcW w:w="2547" w:type="dxa"/>
          </w:tcPr>
          <w:p w14:paraId="2540DCDA" w14:textId="238A20A7" w:rsidR="00BD173C" w:rsidRPr="000348BC" w:rsidRDefault="00BD173C" w:rsidP="00350DBC">
            <w:pPr>
              <w:rPr>
                <w:rFonts w:ascii="Poppins" w:hAnsi="Poppins" w:cs="Poppins"/>
              </w:rPr>
            </w:pPr>
            <w:r w:rsidRPr="000348BC">
              <w:rPr>
                <w:rFonts w:ascii="Poppins" w:hAnsi="Poppins" w:cs="Poppins"/>
              </w:rPr>
              <w:t>OC7</w:t>
            </w:r>
          </w:p>
        </w:tc>
        <w:tc>
          <w:tcPr>
            <w:tcW w:w="7229" w:type="dxa"/>
          </w:tcPr>
          <w:p w14:paraId="44655529" w14:textId="165860E9" w:rsidR="00BD173C" w:rsidRPr="000348BC" w:rsidRDefault="00BD173C" w:rsidP="00350DBC">
            <w:pPr>
              <w:rPr>
                <w:rFonts w:ascii="Poppins" w:hAnsi="Poppins" w:cs="Poppins"/>
              </w:rPr>
            </w:pPr>
            <w:r w:rsidRPr="000348BC">
              <w:rPr>
                <w:rFonts w:ascii="Poppins" w:hAnsi="Poppins" w:cs="Poppins"/>
              </w:rPr>
              <w:t>Operating Code 7</w:t>
            </w:r>
            <w:r w:rsidR="00356EA6">
              <w:rPr>
                <w:rFonts w:ascii="Poppins" w:hAnsi="Poppins" w:cs="Poppins"/>
              </w:rPr>
              <w:t xml:space="preserve"> (of the Grid Code)</w:t>
            </w:r>
          </w:p>
        </w:tc>
      </w:tr>
      <w:tr w:rsidR="00350DBC" w:rsidRPr="000348BC" w14:paraId="770A3219" w14:textId="77777777" w:rsidTr="00350DBC">
        <w:tc>
          <w:tcPr>
            <w:tcW w:w="2547" w:type="dxa"/>
          </w:tcPr>
          <w:p w14:paraId="5882DC96" w14:textId="207DA4F8" w:rsidR="00350DBC" w:rsidRPr="000348BC" w:rsidRDefault="00350DBC" w:rsidP="00350DBC">
            <w:pPr>
              <w:rPr>
                <w:rFonts w:ascii="Poppins" w:hAnsi="Poppins" w:cs="Poppins"/>
              </w:rPr>
            </w:pPr>
            <w:r w:rsidRPr="000348BC">
              <w:rPr>
                <w:rFonts w:ascii="Poppins" w:hAnsi="Poppins" w:cs="Poppins"/>
              </w:rPr>
              <w:t>STC </w:t>
            </w:r>
          </w:p>
        </w:tc>
        <w:tc>
          <w:tcPr>
            <w:tcW w:w="7229" w:type="dxa"/>
          </w:tcPr>
          <w:p w14:paraId="2F5550D1" w14:textId="0503F17D" w:rsidR="00350DBC" w:rsidRPr="000348BC" w:rsidRDefault="00350DBC" w:rsidP="00350DBC">
            <w:pPr>
              <w:rPr>
                <w:rFonts w:ascii="Poppins" w:hAnsi="Poppins" w:cs="Poppins"/>
              </w:rPr>
            </w:pPr>
            <w:r w:rsidRPr="000348BC">
              <w:rPr>
                <w:rFonts w:ascii="Poppins" w:hAnsi="Poppins" w:cs="Poppins"/>
              </w:rPr>
              <w:t>System Operator Transmission Owner Code </w:t>
            </w:r>
          </w:p>
        </w:tc>
      </w:tr>
      <w:tr w:rsidR="00350DBC" w:rsidRPr="000348BC" w14:paraId="712BFC24" w14:textId="77777777" w:rsidTr="00350DBC">
        <w:tc>
          <w:tcPr>
            <w:tcW w:w="2547" w:type="dxa"/>
          </w:tcPr>
          <w:p w14:paraId="5D30D08E" w14:textId="48EFF9C1" w:rsidR="00350DBC" w:rsidRPr="000348BC" w:rsidRDefault="00350DBC" w:rsidP="00350DBC">
            <w:pPr>
              <w:rPr>
                <w:rFonts w:ascii="Poppins" w:hAnsi="Poppins" w:cs="Poppins"/>
              </w:rPr>
            </w:pPr>
            <w:r w:rsidRPr="000348BC">
              <w:rPr>
                <w:rFonts w:ascii="Poppins" w:hAnsi="Poppins" w:cs="Poppins"/>
              </w:rPr>
              <w:t>SQSS </w:t>
            </w:r>
          </w:p>
        </w:tc>
        <w:tc>
          <w:tcPr>
            <w:tcW w:w="7229" w:type="dxa"/>
          </w:tcPr>
          <w:p w14:paraId="34BDD1F2" w14:textId="7C91BA53" w:rsidR="00350DBC" w:rsidRPr="000348BC" w:rsidRDefault="00350DBC" w:rsidP="00350DBC">
            <w:pPr>
              <w:rPr>
                <w:rFonts w:ascii="Poppins" w:hAnsi="Poppins" w:cs="Poppins"/>
              </w:rPr>
            </w:pPr>
            <w:r w:rsidRPr="000348BC">
              <w:rPr>
                <w:rFonts w:ascii="Poppins" w:hAnsi="Poppins" w:cs="Poppins"/>
              </w:rPr>
              <w:t>Security and Quality of Supply Standard </w:t>
            </w:r>
          </w:p>
        </w:tc>
      </w:tr>
      <w:tr w:rsidR="00350DBC" w:rsidRPr="000348BC" w14:paraId="5A6501B3" w14:textId="77777777" w:rsidTr="00350DBC">
        <w:tc>
          <w:tcPr>
            <w:tcW w:w="2547" w:type="dxa"/>
          </w:tcPr>
          <w:p w14:paraId="3F74D901" w14:textId="17F8D65C" w:rsidR="00350DBC" w:rsidRPr="000348BC" w:rsidRDefault="00350DBC" w:rsidP="00350DBC">
            <w:pPr>
              <w:rPr>
                <w:rFonts w:ascii="Poppins" w:hAnsi="Poppins" w:cs="Poppins"/>
              </w:rPr>
            </w:pPr>
            <w:r w:rsidRPr="000348BC">
              <w:rPr>
                <w:rFonts w:ascii="Poppins" w:hAnsi="Poppins" w:cs="Poppins"/>
              </w:rPr>
              <w:t>T&amp;Cs </w:t>
            </w:r>
          </w:p>
        </w:tc>
        <w:tc>
          <w:tcPr>
            <w:tcW w:w="7229" w:type="dxa"/>
          </w:tcPr>
          <w:p w14:paraId="00B5D2CF" w14:textId="17549B8B" w:rsidR="00350DBC" w:rsidRPr="000348BC" w:rsidRDefault="00350DBC" w:rsidP="00350DBC">
            <w:pPr>
              <w:rPr>
                <w:rFonts w:ascii="Poppins" w:hAnsi="Poppins" w:cs="Poppins"/>
              </w:rPr>
            </w:pPr>
            <w:r w:rsidRPr="000348BC">
              <w:rPr>
                <w:rFonts w:ascii="Poppins" w:hAnsi="Poppins" w:cs="Poppins"/>
              </w:rPr>
              <w:t>Terms and Conditions </w:t>
            </w:r>
          </w:p>
        </w:tc>
      </w:tr>
    </w:tbl>
    <w:p w14:paraId="777FD4A6" w14:textId="77777777" w:rsidR="00CA0621" w:rsidRPr="000348BC" w:rsidRDefault="00CA0621" w:rsidP="00CA0621">
      <w:pPr>
        <w:rPr>
          <w:rFonts w:ascii="Poppins" w:hAnsi="Poppins" w:cs="Poppins"/>
        </w:rPr>
      </w:pPr>
    </w:p>
    <w:p w14:paraId="7E0DDA63" w14:textId="77777777" w:rsidR="00CA0621" w:rsidRPr="000348BC" w:rsidRDefault="00CA0621" w:rsidP="00CA0621">
      <w:pPr>
        <w:rPr>
          <w:rFonts w:ascii="Poppins" w:hAnsi="Poppins" w:cs="Poppins"/>
          <w:b/>
          <w:bCs/>
          <w:color w:val="3F0731"/>
        </w:rPr>
      </w:pPr>
      <w:r w:rsidRPr="000348BC">
        <w:rPr>
          <w:rFonts w:ascii="Poppins" w:hAnsi="Poppins" w:cs="Poppins"/>
          <w:b/>
          <w:bCs/>
          <w:color w:val="3F0731"/>
        </w:rPr>
        <w:t>Reference material</w:t>
      </w:r>
    </w:p>
    <w:p w14:paraId="35E91E51" w14:textId="77777777" w:rsidR="00350DBC" w:rsidRPr="000348BC" w:rsidRDefault="00350DBC" w:rsidP="00350DBC">
      <w:pPr>
        <w:pStyle w:val="ListParagraph"/>
        <w:numPr>
          <w:ilvl w:val="0"/>
          <w:numId w:val="25"/>
        </w:numPr>
        <w:tabs>
          <w:tab w:val="left" w:pos="2820"/>
        </w:tabs>
        <w:rPr>
          <w:rFonts w:ascii="Poppins" w:hAnsi="Poppins" w:cs="Poppins"/>
        </w:rPr>
      </w:pPr>
      <w:hyperlink r:id="rId20" w:history="1">
        <w:r w:rsidRPr="000348BC">
          <w:rPr>
            <w:rStyle w:val="Hyperlink"/>
            <w:rFonts w:ascii="Poppins" w:hAnsi="Poppins" w:cs="Poppins"/>
          </w:rPr>
          <w:t>Electricity Supply Emergency Code</w:t>
        </w:r>
      </w:hyperlink>
    </w:p>
    <w:p w14:paraId="1153E1DB" w14:textId="77777777" w:rsidR="00CA0621" w:rsidRPr="00DE2E99" w:rsidRDefault="00CA0621" w:rsidP="00CA0621">
      <w:pPr>
        <w:pStyle w:val="CA7"/>
        <w:shd w:val="clear" w:color="auto" w:fill="3F0731"/>
        <w:rPr>
          <w:rFonts w:ascii="Poppins" w:hAnsi="Poppins" w:cs="Poppins"/>
        </w:rPr>
      </w:pPr>
      <w:bookmarkStart w:id="78" w:name="_Toc187415714"/>
      <w:r w:rsidRPr="00DE2E99">
        <w:rPr>
          <w:rFonts w:ascii="Poppins" w:hAnsi="Poppins" w:cs="Poppins"/>
        </w:rPr>
        <w:t>Annexes</w:t>
      </w:r>
      <w:bookmarkEnd w:id="78"/>
    </w:p>
    <w:tbl>
      <w:tblPr>
        <w:tblStyle w:val="TableGrid1"/>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513"/>
      </w:tblGrid>
      <w:tr w:rsidR="00CA0621" w:rsidRPr="00DE2E99" w14:paraId="4AA743EE" w14:textId="77777777" w:rsidTr="02E33986">
        <w:tc>
          <w:tcPr>
            <w:tcW w:w="2263" w:type="dxa"/>
            <w:shd w:val="clear" w:color="auto" w:fill="7A3864" w:themeFill="accent2"/>
          </w:tcPr>
          <w:p w14:paraId="5A0C4AF3" w14:textId="77777777" w:rsidR="00CA0621" w:rsidRPr="00DE2E99" w:rsidRDefault="00CA0621" w:rsidP="009E6B4C">
            <w:pPr>
              <w:rPr>
                <w:rFonts w:ascii="Poppins" w:hAnsi="Poppins" w:cs="Poppins"/>
                <w:b/>
                <w:color w:val="FFFFFF" w:themeColor="background1"/>
              </w:rPr>
            </w:pPr>
            <w:r w:rsidRPr="00DE2E99">
              <w:rPr>
                <w:rFonts w:ascii="Poppins" w:hAnsi="Poppins" w:cs="Poppins"/>
                <w:b/>
                <w:color w:val="FFFFFF" w:themeColor="background1"/>
              </w:rPr>
              <w:t>Annex</w:t>
            </w:r>
          </w:p>
        </w:tc>
        <w:tc>
          <w:tcPr>
            <w:tcW w:w="7513" w:type="dxa"/>
            <w:shd w:val="clear" w:color="auto" w:fill="7A3864" w:themeFill="accent2"/>
          </w:tcPr>
          <w:p w14:paraId="24A4358E" w14:textId="77777777" w:rsidR="00CA0621" w:rsidRPr="00DE2E99" w:rsidRDefault="00CA0621" w:rsidP="009E6B4C">
            <w:pPr>
              <w:rPr>
                <w:rFonts w:ascii="Poppins" w:hAnsi="Poppins" w:cs="Poppins"/>
                <w:b/>
                <w:color w:val="FFFFFF" w:themeColor="background1"/>
              </w:rPr>
            </w:pPr>
            <w:r w:rsidRPr="00DE2E99">
              <w:rPr>
                <w:rFonts w:ascii="Poppins" w:hAnsi="Poppins" w:cs="Poppins"/>
                <w:b/>
                <w:color w:val="FFFFFF" w:themeColor="background1"/>
              </w:rPr>
              <w:t>Information</w:t>
            </w:r>
          </w:p>
        </w:tc>
      </w:tr>
      <w:tr w:rsidR="00CA0621" w:rsidRPr="00DE2E99" w14:paraId="0DDACD35" w14:textId="77777777" w:rsidTr="02E33986">
        <w:tc>
          <w:tcPr>
            <w:tcW w:w="2263" w:type="dxa"/>
            <w:shd w:val="clear" w:color="auto" w:fill="auto"/>
          </w:tcPr>
          <w:p w14:paraId="0DE5D5E9" w14:textId="77777777"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1</w:t>
            </w:r>
          </w:p>
        </w:tc>
        <w:tc>
          <w:tcPr>
            <w:tcW w:w="7513" w:type="dxa"/>
            <w:shd w:val="clear" w:color="auto" w:fill="auto"/>
          </w:tcPr>
          <w:p w14:paraId="454BF3F5" w14:textId="06711A5B" w:rsidR="00CA0621" w:rsidRPr="00DE2E99" w:rsidRDefault="00350DBC" w:rsidP="009E6B4C">
            <w:pPr>
              <w:rPr>
                <w:rFonts w:ascii="Poppins" w:hAnsi="Poppins" w:cs="Poppins"/>
              </w:rPr>
            </w:pPr>
            <w:r>
              <w:rPr>
                <w:rFonts w:ascii="Poppins" w:hAnsi="Poppins" w:cs="Poppins"/>
              </w:rPr>
              <w:t>GC0176</w:t>
            </w:r>
            <w:r w:rsidR="00CF4BBF">
              <w:rPr>
                <w:rFonts w:ascii="Poppins" w:hAnsi="Poppins" w:cs="Poppins"/>
              </w:rPr>
              <w:t xml:space="preserve"> </w:t>
            </w:r>
            <w:r w:rsidR="00CA0621" w:rsidRPr="00DE2E99">
              <w:rPr>
                <w:rFonts w:ascii="Poppins" w:hAnsi="Poppins" w:cs="Poppins"/>
              </w:rPr>
              <w:t>Proposal form</w:t>
            </w:r>
          </w:p>
        </w:tc>
      </w:tr>
      <w:tr w:rsidR="00CA0621" w:rsidRPr="00DE2E99" w14:paraId="46C7B607" w14:textId="77777777" w:rsidTr="02E33986">
        <w:tc>
          <w:tcPr>
            <w:tcW w:w="2263" w:type="dxa"/>
            <w:shd w:val="clear" w:color="auto" w:fill="auto"/>
          </w:tcPr>
          <w:p w14:paraId="1DFF1D82" w14:textId="77777777"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 xml:space="preserve">2 </w:t>
            </w:r>
          </w:p>
        </w:tc>
        <w:tc>
          <w:tcPr>
            <w:tcW w:w="7513" w:type="dxa"/>
            <w:shd w:val="clear" w:color="auto" w:fill="auto"/>
          </w:tcPr>
          <w:p w14:paraId="5F1BC0FE" w14:textId="6122EDA5" w:rsidR="00CA0621" w:rsidRPr="00DE2E99" w:rsidRDefault="00350DBC" w:rsidP="009E6B4C">
            <w:pPr>
              <w:rPr>
                <w:rFonts w:ascii="Poppins" w:hAnsi="Poppins" w:cs="Poppins"/>
              </w:rPr>
            </w:pPr>
            <w:r>
              <w:rPr>
                <w:rFonts w:ascii="Poppins" w:hAnsi="Poppins" w:cs="Poppins"/>
              </w:rPr>
              <w:t>GC0176</w:t>
            </w:r>
            <w:r w:rsidR="00CF4BBF">
              <w:rPr>
                <w:rFonts w:ascii="Poppins" w:hAnsi="Poppins" w:cs="Poppins"/>
              </w:rPr>
              <w:t xml:space="preserve"> </w:t>
            </w:r>
            <w:r w:rsidR="00CA0621" w:rsidRPr="00DE2E99">
              <w:rPr>
                <w:rFonts w:ascii="Poppins" w:hAnsi="Poppins" w:cs="Poppins"/>
              </w:rPr>
              <w:t>Terms of reference</w:t>
            </w:r>
          </w:p>
        </w:tc>
      </w:tr>
      <w:tr w:rsidR="00CA0621" w:rsidRPr="00DE2E99" w14:paraId="53470668" w14:textId="77777777" w:rsidTr="02E33986">
        <w:tc>
          <w:tcPr>
            <w:tcW w:w="2263" w:type="dxa"/>
            <w:shd w:val="clear" w:color="auto" w:fill="auto"/>
          </w:tcPr>
          <w:p w14:paraId="769EF7A4" w14:textId="3DED1CA5"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00350DBC">
              <w:rPr>
                <w:rFonts w:ascii="Poppins" w:hAnsi="Poppins" w:cs="Poppins"/>
              </w:rPr>
              <w:t>3</w:t>
            </w:r>
          </w:p>
        </w:tc>
        <w:tc>
          <w:tcPr>
            <w:tcW w:w="7513" w:type="dxa"/>
            <w:shd w:val="clear" w:color="auto" w:fill="auto"/>
          </w:tcPr>
          <w:p w14:paraId="4B8F4B42" w14:textId="650791CF" w:rsidR="00CA0621" w:rsidRPr="00DE2E99" w:rsidRDefault="00350DBC" w:rsidP="009E6B4C">
            <w:pPr>
              <w:rPr>
                <w:rFonts w:ascii="Poppins" w:hAnsi="Poppins" w:cs="Poppins"/>
              </w:rPr>
            </w:pPr>
            <w:r>
              <w:rPr>
                <w:rFonts w:ascii="Poppins" w:hAnsi="Poppins" w:cs="Poppins"/>
              </w:rPr>
              <w:t>GC0176 Legal Text</w:t>
            </w:r>
          </w:p>
        </w:tc>
      </w:tr>
      <w:tr w:rsidR="00CA0621" w:rsidRPr="00DE2E99" w14:paraId="3E7E8DA3" w14:textId="77777777" w:rsidTr="02E33986">
        <w:tc>
          <w:tcPr>
            <w:tcW w:w="2263" w:type="dxa"/>
            <w:shd w:val="clear" w:color="auto" w:fill="auto"/>
          </w:tcPr>
          <w:p w14:paraId="66CD9F0B" w14:textId="1B12DD7F"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00350DBC">
              <w:rPr>
                <w:rFonts w:ascii="Poppins" w:hAnsi="Poppins" w:cs="Poppins"/>
              </w:rPr>
              <w:t>4</w:t>
            </w:r>
          </w:p>
        </w:tc>
        <w:tc>
          <w:tcPr>
            <w:tcW w:w="7513" w:type="dxa"/>
            <w:shd w:val="clear" w:color="auto" w:fill="auto"/>
          </w:tcPr>
          <w:p w14:paraId="795B4BF9" w14:textId="70D223F7" w:rsidR="00CA0621" w:rsidRPr="00DE2E99" w:rsidRDefault="00350DBC" w:rsidP="009E6B4C">
            <w:pPr>
              <w:rPr>
                <w:rFonts w:ascii="Poppins" w:hAnsi="Poppins" w:cs="Poppins"/>
              </w:rPr>
            </w:pPr>
            <w:r w:rsidRPr="02E33986">
              <w:rPr>
                <w:rFonts w:ascii="Poppins" w:hAnsi="Poppins" w:cs="Poppins"/>
              </w:rPr>
              <w:t>DCRP Summary</w:t>
            </w:r>
          </w:p>
        </w:tc>
      </w:tr>
      <w:tr w:rsidR="00732A39" w:rsidRPr="00DE2E99" w14:paraId="4D535A3B" w14:textId="77777777" w:rsidTr="02E33986">
        <w:tc>
          <w:tcPr>
            <w:tcW w:w="2263" w:type="dxa"/>
            <w:shd w:val="clear" w:color="auto" w:fill="auto"/>
          </w:tcPr>
          <w:p w14:paraId="12355712" w14:textId="77A36112" w:rsidR="00732A39" w:rsidRPr="00DE2E99" w:rsidRDefault="00732A39" w:rsidP="009E6B4C">
            <w:pPr>
              <w:rPr>
                <w:rFonts w:ascii="Poppins" w:hAnsi="Poppins" w:cs="Poppins"/>
              </w:rPr>
            </w:pPr>
            <w:r>
              <w:rPr>
                <w:rFonts w:ascii="Poppins" w:hAnsi="Poppins" w:cs="Poppins"/>
              </w:rPr>
              <w:t>Annex 05</w:t>
            </w:r>
          </w:p>
        </w:tc>
        <w:tc>
          <w:tcPr>
            <w:tcW w:w="7513" w:type="dxa"/>
            <w:shd w:val="clear" w:color="auto" w:fill="auto"/>
          </w:tcPr>
          <w:p w14:paraId="2359F687" w14:textId="6B5E8275" w:rsidR="00732A39" w:rsidRDefault="00732A39" w:rsidP="009E6B4C">
            <w:pPr>
              <w:rPr>
                <w:rFonts w:ascii="Poppins" w:hAnsi="Poppins" w:cs="Poppins"/>
              </w:rPr>
            </w:pPr>
            <w:r>
              <w:rPr>
                <w:rFonts w:ascii="Poppins" w:hAnsi="Poppins" w:cs="Poppins"/>
              </w:rPr>
              <w:t>Ofgem letter to DNOs</w:t>
            </w:r>
          </w:p>
        </w:tc>
      </w:tr>
    </w:tbl>
    <w:p w14:paraId="001DDFB6" w14:textId="77777777" w:rsidR="00F4613D" w:rsidRPr="00CA0621" w:rsidRDefault="00F4613D" w:rsidP="00CA0621"/>
    <w:sectPr w:rsidR="00F4613D" w:rsidRPr="00CA0621" w:rsidSect="00AE2241">
      <w:headerReference w:type="default" r:id="rId21"/>
      <w:footerReference w:type="default" r:id="rId22"/>
      <w:headerReference w:type="first" r:id="rId23"/>
      <w:footerReference w:type="first" r:id="rId24"/>
      <w:pgSz w:w="11906" w:h="16838" w:code="9"/>
      <w:pgMar w:top="2495" w:right="1077" w:bottom="1361" w:left="1077"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Lizzie Timmins (NESO)" w:date="2025-04-17T14:05:00Z" w:initials="ET">
    <w:p w14:paraId="33966C0E" w14:textId="7AED077D" w:rsidR="00283ABD" w:rsidRDefault="00283ABD">
      <w:pPr>
        <w:pStyle w:val="CommentText"/>
      </w:pPr>
      <w:r>
        <w:rPr>
          <w:rStyle w:val="CommentReference"/>
        </w:rPr>
        <w:annotationRef/>
      </w:r>
      <w:r>
        <w:t>Review wording</w:t>
      </w:r>
    </w:p>
  </w:comment>
  <w:comment w:id="9" w:author="Lizzie Timmins (NESO)" w:date="2025-04-17T14:06:00Z" w:initials="ET">
    <w:p w14:paraId="00062AFD" w14:textId="5AB39D82" w:rsidR="00283ABD" w:rsidRDefault="00283ABD">
      <w:pPr>
        <w:pStyle w:val="CommentText"/>
      </w:pPr>
      <w:r>
        <w:rPr>
          <w:rStyle w:val="CommentReference"/>
        </w:rPr>
        <w:annotationRef/>
      </w:r>
      <w:r>
        <w:t>Review wording</w:t>
      </w:r>
    </w:p>
  </w:comment>
  <w:comment w:id="19" w:author="Lizzie Timmins (NESO)" w:date="2025-04-17T13:53:00Z" w:initials="ET">
    <w:p w14:paraId="0AE15476" w14:textId="42F41520" w:rsidR="00295686" w:rsidRDefault="00295686">
      <w:pPr>
        <w:pStyle w:val="CommentText"/>
      </w:pPr>
      <w:r>
        <w:rPr>
          <w:rStyle w:val="CommentReference"/>
        </w:rPr>
        <w:annotationRef/>
      </w:r>
      <w:r>
        <w:t>Need to add in outcome of this</w:t>
      </w:r>
    </w:p>
  </w:comment>
  <w:comment w:id="22" w:author="Lizzie Timmins (NESO)" w:date="2025-04-17T14:13:00Z" w:initials="ET">
    <w:p w14:paraId="178DFFA3" w14:textId="27EAAF6F" w:rsidR="007808FC" w:rsidRDefault="007808FC">
      <w:pPr>
        <w:pStyle w:val="CommentText"/>
      </w:pPr>
      <w:r>
        <w:rPr>
          <w:rStyle w:val="CommentReference"/>
        </w:rPr>
        <w:annotationRef/>
      </w:r>
      <w:r>
        <w:t>Update needs adding to this</w:t>
      </w:r>
    </w:p>
  </w:comment>
  <w:comment w:id="30" w:author="Lizzie Timmins (NESO)" w:date="2025-04-15T12:08:00Z" w:initials="ET">
    <w:p w14:paraId="226EC756" w14:textId="737F9366" w:rsidR="00917A05" w:rsidRDefault="00917A05">
      <w:pPr>
        <w:pStyle w:val="CommentText"/>
      </w:pPr>
      <w:r>
        <w:rPr>
          <w:rStyle w:val="CommentReference"/>
        </w:rPr>
        <w:annotationRef/>
      </w:r>
      <w:r>
        <w:t>Revisit once wording above agreed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66C0E" w15:done="0"/>
  <w15:commentEx w15:paraId="00062AFD" w15:done="0"/>
  <w15:commentEx w15:paraId="0AE15476" w15:done="0"/>
  <w15:commentEx w15:paraId="178DFFA3" w15:done="0"/>
  <w15:commentEx w15:paraId="226EC7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39992B" w16cex:dateUtc="2025-04-17T13:05:00Z"/>
  <w16cex:commentExtensible w16cex:durableId="0B9AD18A" w16cex:dateUtc="2025-04-17T13:06:00Z"/>
  <w16cex:commentExtensible w16cex:durableId="3D495555" w16cex:dateUtc="2025-04-17T12:53:00Z"/>
  <w16cex:commentExtensible w16cex:durableId="6F68E356" w16cex:dateUtc="2025-04-17T13:13:00Z"/>
  <w16cex:commentExtensible w16cex:durableId="46ED1594" w16cex:dateUtc="2025-04-15T11: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66C0E" w16cid:durableId="2A39992B"/>
  <w16cid:commentId w16cid:paraId="00062AFD" w16cid:durableId="0B9AD18A"/>
  <w16cid:commentId w16cid:paraId="0AE15476" w16cid:durableId="3D495555"/>
  <w16cid:commentId w16cid:paraId="178DFFA3" w16cid:durableId="6F68E356"/>
  <w16cid:commentId w16cid:paraId="226EC756" w16cid:durableId="46ED15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5B3B4" w14:textId="77777777" w:rsidR="00690F15" w:rsidRDefault="00690F15" w:rsidP="00A62BFF">
      <w:pPr>
        <w:spacing w:after="0"/>
      </w:pPr>
      <w:r>
        <w:separator/>
      </w:r>
    </w:p>
  </w:endnote>
  <w:endnote w:type="continuationSeparator" w:id="0">
    <w:p w14:paraId="35D2C9B5" w14:textId="77777777" w:rsidR="00690F15" w:rsidRDefault="00690F15" w:rsidP="00A62BFF">
      <w:pPr>
        <w:spacing w:after="0"/>
      </w:pPr>
      <w:r>
        <w:continuationSeparator/>
      </w:r>
    </w:p>
  </w:endnote>
  <w:endnote w:type="continuationNotice" w:id="1">
    <w:p w14:paraId="3C9B6063" w14:textId="77777777" w:rsidR="00690F15" w:rsidRDefault="00690F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oppins">
    <w:altName w:val="Nirmala UI"/>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4DF0A" w14:textId="778212F4" w:rsidR="00BC335E" w:rsidRDefault="00BC335E" w:rsidP="00AE2241">
    <w:pPr>
      <w:pStyle w:val="Footer"/>
      <w:jc w:val="right"/>
    </w:pPr>
  </w:p>
  <w:sdt>
    <w:sdtPr>
      <w:id w:val="-32496304"/>
      <w:docPartObj>
        <w:docPartGallery w:val="Page Numbers (Bottom of Page)"/>
        <w:docPartUnique/>
      </w:docPartObj>
    </w:sdtPr>
    <w:sdtContent>
      <w:p w14:paraId="19D0D6BC" w14:textId="582E36B0" w:rsidR="00AE2241" w:rsidRPr="001E2461" w:rsidRDefault="00AE2241" w:rsidP="00AE2241">
        <w:pPr>
          <w:pStyle w:val="Footer"/>
          <w:jc w:val="right"/>
          <w:rPr>
            <w:rFonts w:ascii="Poppins" w:hAnsi="Poppins" w:cs="Poppins"/>
          </w:rPr>
        </w:pPr>
        <w:r w:rsidRPr="001E2461">
          <w:rPr>
            <w:rFonts w:ascii="Poppins" w:hAnsi="Poppins" w:cs="Poppins"/>
          </w:rPr>
          <w:fldChar w:fldCharType="begin"/>
        </w:r>
        <w:r w:rsidRPr="001E2461">
          <w:rPr>
            <w:rFonts w:ascii="Poppins" w:hAnsi="Poppins" w:cs="Poppins"/>
          </w:rPr>
          <w:instrText>PAGE   \* MERGEFORMAT</w:instrText>
        </w:r>
        <w:r w:rsidRPr="001E2461">
          <w:rPr>
            <w:rFonts w:ascii="Poppins" w:hAnsi="Poppins" w:cs="Poppins"/>
          </w:rPr>
          <w:fldChar w:fldCharType="separate"/>
        </w:r>
        <w:r w:rsidRPr="001E2461">
          <w:rPr>
            <w:rFonts w:ascii="Poppins" w:hAnsi="Poppins" w:cs="Poppins"/>
          </w:rPr>
          <w:t>2</w:t>
        </w:r>
        <w:r w:rsidRPr="001E2461">
          <w:rPr>
            <w:rFonts w:ascii="Poppins" w:hAnsi="Poppins" w:cs="Poppins"/>
          </w:rPr>
          <w:fldChar w:fldCharType="end"/>
        </w:r>
      </w:p>
      <w:p w14:paraId="7BCA9980" w14:textId="77777777" w:rsidR="00B26D29" w:rsidRPr="00AE2241" w:rsidRDefault="00000000" w:rsidP="00AE2241">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7FAF0" w14:textId="0CD2988C"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0E6FF55F" wp14:editId="7824F4BB">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46947C5C"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6FF55F" id="_x0000_t202" coordsize="21600,21600" o:spt="202" path="m,l,21600r21600,l21600,xe">
              <v:stroke joinstyle="miter"/>
              <v:path gradientshapeok="t" o:connecttype="rect"/>
            </v:shapetype>
            <v:shape id="Text Box 2" o:spid="_x0000_s1041"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46947C5C"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2C87A" w14:textId="77777777" w:rsidR="00690F15" w:rsidRDefault="00690F15" w:rsidP="00A62BFF">
      <w:pPr>
        <w:spacing w:after="0"/>
      </w:pPr>
      <w:r>
        <w:separator/>
      </w:r>
    </w:p>
  </w:footnote>
  <w:footnote w:type="continuationSeparator" w:id="0">
    <w:p w14:paraId="7F9EFB56" w14:textId="77777777" w:rsidR="00690F15" w:rsidRDefault="00690F15" w:rsidP="00A62BFF">
      <w:pPr>
        <w:spacing w:after="0"/>
      </w:pPr>
      <w:r>
        <w:continuationSeparator/>
      </w:r>
    </w:p>
  </w:footnote>
  <w:footnote w:type="continuationNotice" w:id="1">
    <w:p w14:paraId="21B0044E" w14:textId="77777777" w:rsidR="00690F15" w:rsidRDefault="00690F15">
      <w:pPr>
        <w:spacing w:after="0" w:line="240" w:lineRule="auto"/>
      </w:pPr>
    </w:p>
  </w:footnote>
  <w:footnote w:id="2">
    <w:p w14:paraId="70A4DECC" w14:textId="254A6DFC" w:rsidR="00AF348E" w:rsidRDefault="00AF348E">
      <w:pPr>
        <w:pStyle w:val="FootnoteText"/>
      </w:pPr>
      <w:r>
        <w:rPr>
          <w:rStyle w:val="FootnoteReference"/>
        </w:rPr>
        <w:footnoteRef/>
      </w:r>
      <w:r>
        <w:t xml:space="preserve"> Paragraph 3.8 of the 2005 version of ESEC “</w:t>
      </w:r>
      <w:r w:rsidRPr="00E7347C">
        <w:rPr>
          <w:i/>
          <w:iCs/>
        </w:rPr>
        <w:t xml:space="preserve">The LLRDP is likely to be used in situations where there is a low (percentage) level reduction in demand that needs to be achieved, and this needs to be achieved over, perhaps, a one </w:t>
      </w:r>
      <w:proofErr w:type="gramStart"/>
      <w:r w:rsidRPr="00E7347C">
        <w:rPr>
          <w:i/>
          <w:iCs/>
        </w:rPr>
        <w:t>3 hour</w:t>
      </w:r>
      <w:proofErr w:type="gramEnd"/>
      <w:r w:rsidRPr="00E7347C">
        <w:rPr>
          <w:i/>
          <w:iCs/>
        </w:rPr>
        <w:t xml:space="preserve"> period, such as the weekday tea-time peak demand for electricity and which might occur for a few days</w:t>
      </w:r>
      <w:r w:rsidRPr="00AF348E">
        <w:t>.</w:t>
      </w:r>
      <w:r>
        <w:t>”</w:t>
      </w:r>
    </w:p>
  </w:footnote>
  <w:footnote w:id="3">
    <w:p w14:paraId="4A549CC2" w14:textId="77777777" w:rsidR="00C65AD1" w:rsidRPr="00C32F2A" w:rsidRDefault="00C65AD1" w:rsidP="00C65AD1">
      <w:pPr>
        <w:pStyle w:val="FootnoteText"/>
        <w:rPr>
          <w:rFonts w:ascii="Poppins" w:hAnsi="Poppins" w:cs="Poppins"/>
        </w:rPr>
      </w:pPr>
      <w:r w:rsidRPr="00C32F2A">
        <w:rPr>
          <w:rStyle w:val="FootnoteReference"/>
          <w:rFonts w:ascii="Poppins" w:hAnsi="Poppins" w:cs="Poppins"/>
          <w:sz w:val="18"/>
          <w:szCs w:val="18"/>
        </w:rPr>
        <w:footnoteRef/>
      </w:r>
      <w:r w:rsidRPr="00C32F2A">
        <w:rPr>
          <w:rFonts w:ascii="Poppins" w:hAnsi="Poppins" w:cs="Poppins"/>
          <w:sz w:val="18"/>
          <w:szCs w:val="18"/>
        </w:rPr>
        <w:t xml:space="preserve"> Due to national security reasons, the full Demand Control Rotation Protocol will not be a publicly available document. A summary of the protocol will be created that will be included in the Grid Code as an associated document.</w:t>
      </w:r>
    </w:p>
  </w:footnote>
  <w:footnote w:id="4">
    <w:p w14:paraId="483E8227" w14:textId="64502CEF" w:rsidR="00071592" w:rsidRDefault="00071592">
      <w:pPr>
        <w:pStyle w:val="FootnoteText"/>
      </w:pPr>
      <w:r>
        <w:rPr>
          <w:rStyle w:val="FootnoteReference"/>
        </w:rPr>
        <w:footnoteRef/>
      </w:r>
      <w:r>
        <w:t xml:space="preserve"> These can be connected at transmission (to the NETS) or </w:t>
      </w:r>
      <w:r w:rsidR="00857144">
        <w:t xml:space="preserve">connected </w:t>
      </w:r>
      <w:r>
        <w:t>at distribution (</w:t>
      </w:r>
      <w:r w:rsidR="00857144">
        <w:t xml:space="preserve">and </w:t>
      </w:r>
      <w:r>
        <w:t xml:space="preserve">via </w:t>
      </w:r>
      <w:r w:rsidR="00610EC2">
        <w:t>a</w:t>
      </w:r>
      <w:r>
        <w:t xml:space="preserve"> DNO network,</w:t>
      </w:r>
      <w:r w:rsidR="00857144">
        <w:t xml:space="preserve"> to the NETS).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8CF83"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0BFF0780" wp14:editId="51CF646F">
          <wp:simplePos x="0" y="0"/>
          <wp:positionH relativeFrom="page">
            <wp:align>center</wp:align>
          </wp:positionH>
          <wp:positionV relativeFrom="page">
            <wp:align>top</wp:align>
          </wp:positionV>
          <wp:extent cx="7559675" cy="1075753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952" cy="10759932"/>
                  </a:xfrm>
                  <a:prstGeom prst="rect">
                    <a:avLst/>
                  </a:prstGeom>
                </pic:spPr>
              </pic:pic>
            </a:graphicData>
          </a:graphic>
          <wp14:sizeRelH relativeFrom="page">
            <wp14:pctWidth>0</wp14:pctWidth>
          </wp14:sizeRelH>
          <wp14:sizeRelV relativeFrom="page">
            <wp14:pctHeight>0</wp14:pctHeight>
          </wp14:sizeRelV>
        </wp:anchor>
      </w:drawing>
    </w:r>
  </w:p>
  <w:p w14:paraId="121DA1B2" w14:textId="77777777" w:rsidR="00AE2241" w:rsidRDefault="00AE2241" w:rsidP="00607F76">
    <w:pPr>
      <w:pStyle w:val="Header"/>
      <w:ind w:left="0"/>
      <w:jc w:val="left"/>
      <w:rPr>
        <w:rFonts w:eastAsia="HGPMinchoE" w:cs="Poppins"/>
        <w:color w:val="3F0730"/>
        <w:sz w:val="28"/>
        <w:szCs w:val="40"/>
      </w:rPr>
    </w:pPr>
  </w:p>
  <w:p w14:paraId="15D0D99F" w14:textId="77777777" w:rsidR="00AE2241" w:rsidRDefault="00AE2241" w:rsidP="00607F76">
    <w:pPr>
      <w:pStyle w:val="Header"/>
      <w:ind w:left="0"/>
      <w:jc w:val="left"/>
      <w:rPr>
        <w:rFonts w:eastAsia="HGPMinchoE" w:cs="Poppins"/>
        <w:color w:val="3F0730"/>
        <w:sz w:val="28"/>
        <w:szCs w:val="40"/>
      </w:rPr>
    </w:pPr>
  </w:p>
  <w:p w14:paraId="083965D5" w14:textId="77777777" w:rsidR="00AE2241" w:rsidRDefault="00AE2241" w:rsidP="00607F76">
    <w:pPr>
      <w:pStyle w:val="Header"/>
      <w:ind w:left="0"/>
      <w:jc w:val="left"/>
      <w:rPr>
        <w:rFonts w:eastAsia="HGPMinchoE" w:cs="Poppins"/>
        <w:color w:val="3F0730"/>
        <w:sz w:val="28"/>
        <w:szCs w:val="40"/>
      </w:rPr>
    </w:pPr>
  </w:p>
  <w:p w14:paraId="1D045148" w14:textId="77777777" w:rsidR="00CA0621" w:rsidRDefault="00CA0621" w:rsidP="00FA59D0">
    <w:pPr>
      <w:pStyle w:val="Header"/>
      <w:ind w:left="0"/>
      <w:jc w:val="left"/>
      <w:rPr>
        <w:rFonts w:eastAsia="HGPMinchoE" w:cs="Poppins"/>
        <w:color w:val="3F0730"/>
        <w:sz w:val="28"/>
        <w:szCs w:val="40"/>
      </w:rPr>
    </w:pPr>
  </w:p>
  <w:p w14:paraId="49AEF3C6"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207A5"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1C4CD33D" wp14:editId="4A5087A1">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229C04C8" w14:textId="77777777" w:rsidR="00DF17EF" w:rsidRPr="004365EB" w:rsidRDefault="00DF17EF" w:rsidP="00DF17EF">
    <w:pPr>
      <w:pStyle w:val="Header"/>
      <w:ind w:left="0"/>
      <w:jc w:val="left"/>
      <w:rPr>
        <w:rFonts w:eastAsia="HGPMinchoE" w:cs="Poppins"/>
        <w:sz w:val="28"/>
        <w:szCs w:val="40"/>
      </w:rPr>
    </w:pPr>
  </w:p>
  <w:p w14:paraId="56703D34" w14:textId="77777777" w:rsidR="00DF17EF" w:rsidRPr="004365EB" w:rsidRDefault="00DF17EF" w:rsidP="00DF17EF">
    <w:pPr>
      <w:pStyle w:val="Header"/>
      <w:ind w:left="0"/>
      <w:jc w:val="left"/>
      <w:rPr>
        <w:rFonts w:eastAsia="HGPMinchoE" w:cs="Poppins"/>
        <w:sz w:val="28"/>
        <w:szCs w:val="40"/>
      </w:rPr>
    </w:pPr>
  </w:p>
  <w:p w14:paraId="2AE8D7D9"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8F366F6"/>
    <w:multiLevelType w:val="hybridMultilevel"/>
    <w:tmpl w:val="79EE0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D4C61CF"/>
    <w:multiLevelType w:val="hybridMultilevel"/>
    <w:tmpl w:val="FFFFFFFF"/>
    <w:lvl w:ilvl="0" w:tplc="60AE77A0">
      <w:start w:val="1"/>
      <w:numFmt w:val="bullet"/>
      <w:lvlText w:val=""/>
      <w:lvlJc w:val="left"/>
      <w:pPr>
        <w:ind w:left="720" w:hanging="360"/>
      </w:pPr>
      <w:rPr>
        <w:rFonts w:ascii="Symbol" w:hAnsi="Symbol" w:hint="default"/>
      </w:rPr>
    </w:lvl>
    <w:lvl w:ilvl="1" w:tplc="A19A317E">
      <w:start w:val="1"/>
      <w:numFmt w:val="bullet"/>
      <w:lvlText w:val="o"/>
      <w:lvlJc w:val="left"/>
      <w:pPr>
        <w:ind w:left="1440" w:hanging="360"/>
      </w:pPr>
      <w:rPr>
        <w:rFonts w:ascii="Courier New" w:hAnsi="Courier New" w:hint="default"/>
      </w:rPr>
    </w:lvl>
    <w:lvl w:ilvl="2" w:tplc="218C62A6">
      <w:start w:val="1"/>
      <w:numFmt w:val="bullet"/>
      <w:lvlText w:val=""/>
      <w:lvlJc w:val="left"/>
      <w:pPr>
        <w:ind w:left="2160" w:hanging="360"/>
      </w:pPr>
      <w:rPr>
        <w:rFonts w:ascii="Wingdings" w:hAnsi="Wingdings" w:hint="default"/>
      </w:rPr>
    </w:lvl>
    <w:lvl w:ilvl="3" w:tplc="DE46C09A">
      <w:start w:val="1"/>
      <w:numFmt w:val="bullet"/>
      <w:lvlText w:val=""/>
      <w:lvlJc w:val="left"/>
      <w:pPr>
        <w:ind w:left="2880" w:hanging="360"/>
      </w:pPr>
      <w:rPr>
        <w:rFonts w:ascii="Symbol" w:hAnsi="Symbol" w:hint="default"/>
      </w:rPr>
    </w:lvl>
    <w:lvl w:ilvl="4" w:tplc="54E657E4">
      <w:start w:val="1"/>
      <w:numFmt w:val="bullet"/>
      <w:lvlText w:val="o"/>
      <w:lvlJc w:val="left"/>
      <w:pPr>
        <w:ind w:left="3600" w:hanging="360"/>
      </w:pPr>
      <w:rPr>
        <w:rFonts w:ascii="Courier New" w:hAnsi="Courier New" w:hint="default"/>
      </w:rPr>
    </w:lvl>
    <w:lvl w:ilvl="5" w:tplc="21A4094C">
      <w:start w:val="1"/>
      <w:numFmt w:val="bullet"/>
      <w:lvlText w:val=""/>
      <w:lvlJc w:val="left"/>
      <w:pPr>
        <w:ind w:left="4320" w:hanging="360"/>
      </w:pPr>
      <w:rPr>
        <w:rFonts w:ascii="Wingdings" w:hAnsi="Wingdings" w:hint="default"/>
      </w:rPr>
    </w:lvl>
    <w:lvl w:ilvl="6" w:tplc="2A44BA26">
      <w:start w:val="1"/>
      <w:numFmt w:val="bullet"/>
      <w:lvlText w:val=""/>
      <w:lvlJc w:val="left"/>
      <w:pPr>
        <w:ind w:left="5040" w:hanging="360"/>
      </w:pPr>
      <w:rPr>
        <w:rFonts w:ascii="Symbol" w:hAnsi="Symbol" w:hint="default"/>
      </w:rPr>
    </w:lvl>
    <w:lvl w:ilvl="7" w:tplc="CFF80D56">
      <w:start w:val="1"/>
      <w:numFmt w:val="bullet"/>
      <w:lvlText w:val="o"/>
      <w:lvlJc w:val="left"/>
      <w:pPr>
        <w:ind w:left="5760" w:hanging="360"/>
      </w:pPr>
      <w:rPr>
        <w:rFonts w:ascii="Courier New" w:hAnsi="Courier New" w:hint="default"/>
      </w:rPr>
    </w:lvl>
    <w:lvl w:ilvl="8" w:tplc="22F46AAC">
      <w:start w:val="1"/>
      <w:numFmt w:val="bullet"/>
      <w:lvlText w:val=""/>
      <w:lvlJc w:val="left"/>
      <w:pPr>
        <w:ind w:left="6480" w:hanging="360"/>
      </w:pPr>
      <w:rPr>
        <w:rFonts w:ascii="Wingdings" w:hAnsi="Wingdings" w:hint="default"/>
      </w:rPr>
    </w:lvl>
  </w:abstractNum>
  <w:abstractNum w:abstractNumId="15" w15:restartNumberingAfterBreak="0">
    <w:nsid w:val="1EB0743D"/>
    <w:multiLevelType w:val="hybridMultilevel"/>
    <w:tmpl w:val="37EA9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7"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8B05F2"/>
    <w:multiLevelType w:val="hybridMultilevel"/>
    <w:tmpl w:val="658AE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035C1F"/>
    <w:multiLevelType w:val="hybridMultilevel"/>
    <w:tmpl w:val="9F424AB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44344988"/>
    <w:multiLevelType w:val="hybridMultilevel"/>
    <w:tmpl w:val="50821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3"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08F2584"/>
    <w:multiLevelType w:val="hybridMultilevel"/>
    <w:tmpl w:val="F2265D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7D32C5"/>
    <w:multiLevelType w:val="hybridMultilevel"/>
    <w:tmpl w:val="B92A1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C044BF"/>
    <w:multiLevelType w:val="hybridMultilevel"/>
    <w:tmpl w:val="41C23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8"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 w15:restartNumberingAfterBreak="0">
    <w:nsid w:val="6F2C454C"/>
    <w:multiLevelType w:val="hybridMultilevel"/>
    <w:tmpl w:val="DD20B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1643DA"/>
    <w:multiLevelType w:val="hybridMultilevel"/>
    <w:tmpl w:val="A1001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1241326494">
    <w:abstractNumId w:val="14"/>
  </w:num>
  <w:num w:numId="2" w16cid:durableId="98840366">
    <w:abstractNumId w:val="9"/>
  </w:num>
  <w:num w:numId="3" w16cid:durableId="1631471937">
    <w:abstractNumId w:val="7"/>
  </w:num>
  <w:num w:numId="4" w16cid:durableId="186868467">
    <w:abstractNumId w:val="6"/>
  </w:num>
  <w:num w:numId="5" w16cid:durableId="1738285083">
    <w:abstractNumId w:val="5"/>
  </w:num>
  <w:num w:numId="6" w16cid:durableId="992416223">
    <w:abstractNumId w:val="4"/>
  </w:num>
  <w:num w:numId="7" w16cid:durableId="1066412967">
    <w:abstractNumId w:val="8"/>
  </w:num>
  <w:num w:numId="8" w16cid:durableId="371350953">
    <w:abstractNumId w:val="3"/>
  </w:num>
  <w:num w:numId="9" w16cid:durableId="2008558331">
    <w:abstractNumId w:val="2"/>
  </w:num>
  <w:num w:numId="10" w16cid:durableId="1590698444">
    <w:abstractNumId w:val="1"/>
  </w:num>
  <w:num w:numId="11" w16cid:durableId="321347623">
    <w:abstractNumId w:val="0"/>
  </w:num>
  <w:num w:numId="12" w16cid:durableId="400979428">
    <w:abstractNumId w:val="27"/>
  </w:num>
  <w:num w:numId="13" w16cid:durableId="351030145">
    <w:abstractNumId w:val="11"/>
  </w:num>
  <w:num w:numId="14" w16cid:durableId="1217353298">
    <w:abstractNumId w:val="13"/>
  </w:num>
  <w:num w:numId="15" w16cid:durableId="1042053295">
    <w:abstractNumId w:val="16"/>
  </w:num>
  <w:num w:numId="16" w16cid:durableId="401565751">
    <w:abstractNumId w:val="28"/>
  </w:num>
  <w:num w:numId="17" w16cid:durableId="1280262003">
    <w:abstractNumId w:val="22"/>
  </w:num>
  <w:num w:numId="18" w16cid:durableId="895353830">
    <w:abstractNumId w:val="3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9" w16cid:durableId="889268325">
    <w:abstractNumId w:val="17"/>
  </w:num>
  <w:num w:numId="20" w16cid:durableId="1781218940">
    <w:abstractNumId w:val="10"/>
  </w:num>
  <w:num w:numId="21" w16cid:durableId="1801457570">
    <w:abstractNumId w:val="21"/>
  </w:num>
  <w:num w:numId="22" w16cid:durableId="903681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4898046">
    <w:abstractNumId w:val="26"/>
  </w:num>
  <w:num w:numId="24" w16cid:durableId="1267350087">
    <w:abstractNumId w:val="30"/>
  </w:num>
  <w:num w:numId="25" w16cid:durableId="774136833">
    <w:abstractNumId w:val="19"/>
  </w:num>
  <w:num w:numId="26" w16cid:durableId="6568233">
    <w:abstractNumId w:val="12"/>
  </w:num>
  <w:num w:numId="27" w16cid:durableId="830096216">
    <w:abstractNumId w:val="18"/>
  </w:num>
  <w:num w:numId="28" w16cid:durableId="240214038">
    <w:abstractNumId w:val="29"/>
  </w:num>
  <w:num w:numId="29" w16cid:durableId="1886287972">
    <w:abstractNumId w:val="25"/>
  </w:num>
  <w:num w:numId="30" w16cid:durableId="1373765905">
    <w:abstractNumId w:val="15"/>
  </w:num>
  <w:num w:numId="31" w16cid:durableId="1555774362">
    <w:abstractNumId w:val="20"/>
  </w:num>
  <w:num w:numId="32" w16cid:durableId="873729547">
    <w:abstractNumId w:val="2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linkStyles/>
  <w:trackRevisions/>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AD1"/>
    <w:rsid w:val="0000092C"/>
    <w:rsid w:val="000017C7"/>
    <w:rsid w:val="00007028"/>
    <w:rsid w:val="000111AD"/>
    <w:rsid w:val="00011992"/>
    <w:rsid w:val="00013752"/>
    <w:rsid w:val="00014681"/>
    <w:rsid w:val="00015A2A"/>
    <w:rsid w:val="00020416"/>
    <w:rsid w:val="00020B41"/>
    <w:rsid w:val="00021319"/>
    <w:rsid w:val="000213BA"/>
    <w:rsid w:val="000216D4"/>
    <w:rsid w:val="000218CE"/>
    <w:rsid w:val="00022819"/>
    <w:rsid w:val="00022B39"/>
    <w:rsid w:val="0002463D"/>
    <w:rsid w:val="000246B0"/>
    <w:rsid w:val="000275B6"/>
    <w:rsid w:val="00027845"/>
    <w:rsid w:val="00030017"/>
    <w:rsid w:val="00030548"/>
    <w:rsid w:val="00031305"/>
    <w:rsid w:val="00032570"/>
    <w:rsid w:val="0003395B"/>
    <w:rsid w:val="000348BC"/>
    <w:rsid w:val="00034DE8"/>
    <w:rsid w:val="00036E0D"/>
    <w:rsid w:val="00036ECA"/>
    <w:rsid w:val="00037339"/>
    <w:rsid w:val="00037D0E"/>
    <w:rsid w:val="00040B38"/>
    <w:rsid w:val="00041BFC"/>
    <w:rsid w:val="000421C8"/>
    <w:rsid w:val="0004277D"/>
    <w:rsid w:val="00044829"/>
    <w:rsid w:val="00044DA4"/>
    <w:rsid w:val="00045569"/>
    <w:rsid w:val="0004599D"/>
    <w:rsid w:val="000501BC"/>
    <w:rsid w:val="00053545"/>
    <w:rsid w:val="00054A4B"/>
    <w:rsid w:val="00055072"/>
    <w:rsid w:val="000556E6"/>
    <w:rsid w:val="000608F2"/>
    <w:rsid w:val="00061FBD"/>
    <w:rsid w:val="00062681"/>
    <w:rsid w:val="00062B8A"/>
    <w:rsid w:val="00062E14"/>
    <w:rsid w:val="000638EF"/>
    <w:rsid w:val="00063CFD"/>
    <w:rsid w:val="0006536F"/>
    <w:rsid w:val="00066ABB"/>
    <w:rsid w:val="00067FC7"/>
    <w:rsid w:val="000707C6"/>
    <w:rsid w:val="00070BFC"/>
    <w:rsid w:val="000714E6"/>
    <w:rsid w:val="00071592"/>
    <w:rsid w:val="00071FE5"/>
    <w:rsid w:val="00072FFA"/>
    <w:rsid w:val="00073245"/>
    <w:rsid w:val="00073AA7"/>
    <w:rsid w:val="00073F44"/>
    <w:rsid w:val="000744B5"/>
    <w:rsid w:val="000748C8"/>
    <w:rsid w:val="00076586"/>
    <w:rsid w:val="000772BB"/>
    <w:rsid w:val="00077D69"/>
    <w:rsid w:val="00081106"/>
    <w:rsid w:val="000816B3"/>
    <w:rsid w:val="00081F84"/>
    <w:rsid w:val="00081FD6"/>
    <w:rsid w:val="000821BE"/>
    <w:rsid w:val="00083974"/>
    <w:rsid w:val="00083E12"/>
    <w:rsid w:val="000847DC"/>
    <w:rsid w:val="00084C5F"/>
    <w:rsid w:val="00087020"/>
    <w:rsid w:val="00091365"/>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594A"/>
    <w:rsid w:val="000A5EE2"/>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056"/>
    <w:rsid w:val="000C53DB"/>
    <w:rsid w:val="000C570C"/>
    <w:rsid w:val="000C60C2"/>
    <w:rsid w:val="000C64F6"/>
    <w:rsid w:val="000C66C7"/>
    <w:rsid w:val="000D16EC"/>
    <w:rsid w:val="000D2220"/>
    <w:rsid w:val="000D3A7B"/>
    <w:rsid w:val="000D3E58"/>
    <w:rsid w:val="000D4C01"/>
    <w:rsid w:val="000D606C"/>
    <w:rsid w:val="000D61B8"/>
    <w:rsid w:val="000D65A7"/>
    <w:rsid w:val="000E068A"/>
    <w:rsid w:val="000E1ECB"/>
    <w:rsid w:val="000E3824"/>
    <w:rsid w:val="000E43B5"/>
    <w:rsid w:val="000E496F"/>
    <w:rsid w:val="000E5122"/>
    <w:rsid w:val="000E6380"/>
    <w:rsid w:val="000E6C6B"/>
    <w:rsid w:val="000F033D"/>
    <w:rsid w:val="000F0452"/>
    <w:rsid w:val="000F07FA"/>
    <w:rsid w:val="000F120C"/>
    <w:rsid w:val="000F224C"/>
    <w:rsid w:val="000F3E38"/>
    <w:rsid w:val="000F530E"/>
    <w:rsid w:val="000F5DF1"/>
    <w:rsid w:val="000F6270"/>
    <w:rsid w:val="000F65D6"/>
    <w:rsid w:val="000F675E"/>
    <w:rsid w:val="000F67B8"/>
    <w:rsid w:val="000F7DC6"/>
    <w:rsid w:val="0010311E"/>
    <w:rsid w:val="00103DA4"/>
    <w:rsid w:val="001060D4"/>
    <w:rsid w:val="00106B84"/>
    <w:rsid w:val="00107C4C"/>
    <w:rsid w:val="0011030F"/>
    <w:rsid w:val="00110513"/>
    <w:rsid w:val="00110F32"/>
    <w:rsid w:val="001124F3"/>
    <w:rsid w:val="00112C46"/>
    <w:rsid w:val="001137FB"/>
    <w:rsid w:val="0011389F"/>
    <w:rsid w:val="00113BF5"/>
    <w:rsid w:val="00113CB3"/>
    <w:rsid w:val="00113F39"/>
    <w:rsid w:val="0011423A"/>
    <w:rsid w:val="00114299"/>
    <w:rsid w:val="001145E7"/>
    <w:rsid w:val="00114BDB"/>
    <w:rsid w:val="00115565"/>
    <w:rsid w:val="001155B3"/>
    <w:rsid w:val="00116009"/>
    <w:rsid w:val="00116B44"/>
    <w:rsid w:val="001173F1"/>
    <w:rsid w:val="00117DA6"/>
    <w:rsid w:val="00120547"/>
    <w:rsid w:val="00124925"/>
    <w:rsid w:val="001258BB"/>
    <w:rsid w:val="0012625E"/>
    <w:rsid w:val="00127759"/>
    <w:rsid w:val="00130F65"/>
    <w:rsid w:val="00132BC5"/>
    <w:rsid w:val="00132C86"/>
    <w:rsid w:val="001340C9"/>
    <w:rsid w:val="001349FB"/>
    <w:rsid w:val="00134AC2"/>
    <w:rsid w:val="00134AF9"/>
    <w:rsid w:val="00134F82"/>
    <w:rsid w:val="0013659A"/>
    <w:rsid w:val="00136B6F"/>
    <w:rsid w:val="00137385"/>
    <w:rsid w:val="00137D1B"/>
    <w:rsid w:val="0014107F"/>
    <w:rsid w:val="00141529"/>
    <w:rsid w:val="0014185A"/>
    <w:rsid w:val="001426CA"/>
    <w:rsid w:val="0014293F"/>
    <w:rsid w:val="001446CA"/>
    <w:rsid w:val="00144C22"/>
    <w:rsid w:val="00144D31"/>
    <w:rsid w:val="00146249"/>
    <w:rsid w:val="00146DE3"/>
    <w:rsid w:val="00146EC7"/>
    <w:rsid w:val="00147154"/>
    <w:rsid w:val="00147BF4"/>
    <w:rsid w:val="001510CA"/>
    <w:rsid w:val="001516B9"/>
    <w:rsid w:val="00151D8A"/>
    <w:rsid w:val="0015278A"/>
    <w:rsid w:val="00152912"/>
    <w:rsid w:val="00153066"/>
    <w:rsid w:val="001535B0"/>
    <w:rsid w:val="001536C3"/>
    <w:rsid w:val="00154713"/>
    <w:rsid w:val="00154C3B"/>
    <w:rsid w:val="00155E29"/>
    <w:rsid w:val="001613C2"/>
    <w:rsid w:val="00162ADF"/>
    <w:rsid w:val="0016337B"/>
    <w:rsid w:val="00164401"/>
    <w:rsid w:val="0016480C"/>
    <w:rsid w:val="0016594A"/>
    <w:rsid w:val="001668BE"/>
    <w:rsid w:val="00166A57"/>
    <w:rsid w:val="00166D5B"/>
    <w:rsid w:val="00166DED"/>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5837"/>
    <w:rsid w:val="00185FF8"/>
    <w:rsid w:val="00186A6D"/>
    <w:rsid w:val="00186DF4"/>
    <w:rsid w:val="00186FE8"/>
    <w:rsid w:val="001917FE"/>
    <w:rsid w:val="001920B4"/>
    <w:rsid w:val="0019276E"/>
    <w:rsid w:val="001935DE"/>
    <w:rsid w:val="001938FD"/>
    <w:rsid w:val="00193E2E"/>
    <w:rsid w:val="00193F3F"/>
    <w:rsid w:val="0019567E"/>
    <w:rsid w:val="00195C2B"/>
    <w:rsid w:val="001961D9"/>
    <w:rsid w:val="00196281"/>
    <w:rsid w:val="0019677B"/>
    <w:rsid w:val="001A170B"/>
    <w:rsid w:val="001A1FE4"/>
    <w:rsid w:val="001A24B0"/>
    <w:rsid w:val="001A3BE2"/>
    <w:rsid w:val="001A466F"/>
    <w:rsid w:val="001A4EB3"/>
    <w:rsid w:val="001A574A"/>
    <w:rsid w:val="001B0B1D"/>
    <w:rsid w:val="001B33CC"/>
    <w:rsid w:val="001B3799"/>
    <w:rsid w:val="001B5EA9"/>
    <w:rsid w:val="001B60BF"/>
    <w:rsid w:val="001B799C"/>
    <w:rsid w:val="001B7A30"/>
    <w:rsid w:val="001B7D49"/>
    <w:rsid w:val="001C0639"/>
    <w:rsid w:val="001C067C"/>
    <w:rsid w:val="001C1745"/>
    <w:rsid w:val="001C185D"/>
    <w:rsid w:val="001C1930"/>
    <w:rsid w:val="001C30D3"/>
    <w:rsid w:val="001C4ABF"/>
    <w:rsid w:val="001C4DB5"/>
    <w:rsid w:val="001C578E"/>
    <w:rsid w:val="001C67DA"/>
    <w:rsid w:val="001C7AA0"/>
    <w:rsid w:val="001D00F7"/>
    <w:rsid w:val="001D0E0D"/>
    <w:rsid w:val="001D14F7"/>
    <w:rsid w:val="001D156D"/>
    <w:rsid w:val="001D1AC3"/>
    <w:rsid w:val="001D2350"/>
    <w:rsid w:val="001D26B9"/>
    <w:rsid w:val="001D2FA5"/>
    <w:rsid w:val="001D3612"/>
    <w:rsid w:val="001D48DE"/>
    <w:rsid w:val="001D492B"/>
    <w:rsid w:val="001D682C"/>
    <w:rsid w:val="001E2110"/>
    <w:rsid w:val="001E2461"/>
    <w:rsid w:val="001E2E4F"/>
    <w:rsid w:val="001E372F"/>
    <w:rsid w:val="001E37E4"/>
    <w:rsid w:val="001E4924"/>
    <w:rsid w:val="001E54FC"/>
    <w:rsid w:val="001E6636"/>
    <w:rsid w:val="001E68CF"/>
    <w:rsid w:val="001E6B69"/>
    <w:rsid w:val="001E74F3"/>
    <w:rsid w:val="001E7752"/>
    <w:rsid w:val="001F04C9"/>
    <w:rsid w:val="001F0AA2"/>
    <w:rsid w:val="001F101E"/>
    <w:rsid w:val="001F1748"/>
    <w:rsid w:val="001F2EF2"/>
    <w:rsid w:val="001F488A"/>
    <w:rsid w:val="001F59CD"/>
    <w:rsid w:val="001F6599"/>
    <w:rsid w:val="001F77DC"/>
    <w:rsid w:val="0020016E"/>
    <w:rsid w:val="002005E2"/>
    <w:rsid w:val="00200E17"/>
    <w:rsid w:val="0020128F"/>
    <w:rsid w:val="0020291A"/>
    <w:rsid w:val="0020555B"/>
    <w:rsid w:val="002071F6"/>
    <w:rsid w:val="002071FF"/>
    <w:rsid w:val="00207EBF"/>
    <w:rsid w:val="00207FF1"/>
    <w:rsid w:val="002121DE"/>
    <w:rsid w:val="002122D2"/>
    <w:rsid w:val="0021404C"/>
    <w:rsid w:val="00214EE4"/>
    <w:rsid w:val="0021513D"/>
    <w:rsid w:val="00215172"/>
    <w:rsid w:val="002152FA"/>
    <w:rsid w:val="00215B3E"/>
    <w:rsid w:val="00216034"/>
    <w:rsid w:val="002167EC"/>
    <w:rsid w:val="00216A65"/>
    <w:rsid w:val="00216BAC"/>
    <w:rsid w:val="002177FB"/>
    <w:rsid w:val="00217E5E"/>
    <w:rsid w:val="00220292"/>
    <w:rsid w:val="00220F23"/>
    <w:rsid w:val="00221B5A"/>
    <w:rsid w:val="00221DD2"/>
    <w:rsid w:val="00223A62"/>
    <w:rsid w:val="002249DB"/>
    <w:rsid w:val="00224DCF"/>
    <w:rsid w:val="00225056"/>
    <w:rsid w:val="00226DDB"/>
    <w:rsid w:val="00226EAA"/>
    <w:rsid w:val="00227DEE"/>
    <w:rsid w:val="002322F0"/>
    <w:rsid w:val="002327FC"/>
    <w:rsid w:val="00233A0A"/>
    <w:rsid w:val="00234586"/>
    <w:rsid w:val="0023612C"/>
    <w:rsid w:val="00236931"/>
    <w:rsid w:val="0024092B"/>
    <w:rsid w:val="0024129E"/>
    <w:rsid w:val="00241AA1"/>
    <w:rsid w:val="00241B4F"/>
    <w:rsid w:val="00246FF1"/>
    <w:rsid w:val="0024734E"/>
    <w:rsid w:val="002507E3"/>
    <w:rsid w:val="00251245"/>
    <w:rsid w:val="00251AC7"/>
    <w:rsid w:val="0025377E"/>
    <w:rsid w:val="00253FF0"/>
    <w:rsid w:val="00254702"/>
    <w:rsid w:val="00254ACB"/>
    <w:rsid w:val="00254EB1"/>
    <w:rsid w:val="0025501B"/>
    <w:rsid w:val="0025509C"/>
    <w:rsid w:val="002558C4"/>
    <w:rsid w:val="00261382"/>
    <w:rsid w:val="00261FDF"/>
    <w:rsid w:val="00264D67"/>
    <w:rsid w:val="00265B9C"/>
    <w:rsid w:val="0026602A"/>
    <w:rsid w:val="00266760"/>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3ABD"/>
    <w:rsid w:val="00285D15"/>
    <w:rsid w:val="00286477"/>
    <w:rsid w:val="002872AD"/>
    <w:rsid w:val="002874BE"/>
    <w:rsid w:val="002876A7"/>
    <w:rsid w:val="00290262"/>
    <w:rsid w:val="00290786"/>
    <w:rsid w:val="00291B33"/>
    <w:rsid w:val="00291E2C"/>
    <w:rsid w:val="0029281D"/>
    <w:rsid w:val="0029334F"/>
    <w:rsid w:val="00293E01"/>
    <w:rsid w:val="0029478F"/>
    <w:rsid w:val="00295686"/>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0C99"/>
    <w:rsid w:val="002C112B"/>
    <w:rsid w:val="002C1211"/>
    <w:rsid w:val="002C1261"/>
    <w:rsid w:val="002C2938"/>
    <w:rsid w:val="002C2D98"/>
    <w:rsid w:val="002C3319"/>
    <w:rsid w:val="002C3960"/>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BBA"/>
    <w:rsid w:val="002E0E15"/>
    <w:rsid w:val="002E2BF9"/>
    <w:rsid w:val="002E6108"/>
    <w:rsid w:val="002F1F8D"/>
    <w:rsid w:val="002F3145"/>
    <w:rsid w:val="002F329C"/>
    <w:rsid w:val="002F3900"/>
    <w:rsid w:val="002F3966"/>
    <w:rsid w:val="002F3F4B"/>
    <w:rsid w:val="002F46B4"/>
    <w:rsid w:val="002F592C"/>
    <w:rsid w:val="002F6F4F"/>
    <w:rsid w:val="002F7DB8"/>
    <w:rsid w:val="003003BD"/>
    <w:rsid w:val="00300808"/>
    <w:rsid w:val="00300CC5"/>
    <w:rsid w:val="0030117E"/>
    <w:rsid w:val="00301268"/>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237F"/>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0EFF"/>
    <w:rsid w:val="003416D0"/>
    <w:rsid w:val="003418A9"/>
    <w:rsid w:val="00341DBA"/>
    <w:rsid w:val="003426AA"/>
    <w:rsid w:val="00342D7A"/>
    <w:rsid w:val="00342D8D"/>
    <w:rsid w:val="00342DF2"/>
    <w:rsid w:val="0034494E"/>
    <w:rsid w:val="003463ED"/>
    <w:rsid w:val="00347736"/>
    <w:rsid w:val="003479D4"/>
    <w:rsid w:val="00347F40"/>
    <w:rsid w:val="00350DBC"/>
    <w:rsid w:val="003524B1"/>
    <w:rsid w:val="0035258D"/>
    <w:rsid w:val="003526B2"/>
    <w:rsid w:val="003528CD"/>
    <w:rsid w:val="003550C3"/>
    <w:rsid w:val="0035561E"/>
    <w:rsid w:val="00356605"/>
    <w:rsid w:val="00356EA6"/>
    <w:rsid w:val="00357149"/>
    <w:rsid w:val="0036093F"/>
    <w:rsid w:val="003616B4"/>
    <w:rsid w:val="00362521"/>
    <w:rsid w:val="00362917"/>
    <w:rsid w:val="00362ADD"/>
    <w:rsid w:val="003644FB"/>
    <w:rsid w:val="0036495F"/>
    <w:rsid w:val="00365E0F"/>
    <w:rsid w:val="00370AF0"/>
    <w:rsid w:val="0037178F"/>
    <w:rsid w:val="0037216F"/>
    <w:rsid w:val="003727C1"/>
    <w:rsid w:val="003738E5"/>
    <w:rsid w:val="003746C4"/>
    <w:rsid w:val="00375931"/>
    <w:rsid w:val="00375C2E"/>
    <w:rsid w:val="00376923"/>
    <w:rsid w:val="00376C61"/>
    <w:rsid w:val="00377291"/>
    <w:rsid w:val="00377A6F"/>
    <w:rsid w:val="00382894"/>
    <w:rsid w:val="0038336D"/>
    <w:rsid w:val="00383D0D"/>
    <w:rsid w:val="003853CD"/>
    <w:rsid w:val="003862E7"/>
    <w:rsid w:val="003902FC"/>
    <w:rsid w:val="003914BB"/>
    <w:rsid w:val="0039264B"/>
    <w:rsid w:val="00392DC9"/>
    <w:rsid w:val="00392E28"/>
    <w:rsid w:val="0039426F"/>
    <w:rsid w:val="0039506D"/>
    <w:rsid w:val="00396BA9"/>
    <w:rsid w:val="00396FEA"/>
    <w:rsid w:val="003A1D19"/>
    <w:rsid w:val="003A458E"/>
    <w:rsid w:val="003A4C44"/>
    <w:rsid w:val="003A69ED"/>
    <w:rsid w:val="003B23D7"/>
    <w:rsid w:val="003B244A"/>
    <w:rsid w:val="003B3803"/>
    <w:rsid w:val="003B5C8F"/>
    <w:rsid w:val="003B6831"/>
    <w:rsid w:val="003B6A3F"/>
    <w:rsid w:val="003B6D10"/>
    <w:rsid w:val="003B79DF"/>
    <w:rsid w:val="003C2081"/>
    <w:rsid w:val="003C3FBF"/>
    <w:rsid w:val="003C53ED"/>
    <w:rsid w:val="003C5DDB"/>
    <w:rsid w:val="003D01FA"/>
    <w:rsid w:val="003D365A"/>
    <w:rsid w:val="003D4E54"/>
    <w:rsid w:val="003D524D"/>
    <w:rsid w:val="003D634B"/>
    <w:rsid w:val="003D6B83"/>
    <w:rsid w:val="003E0A82"/>
    <w:rsid w:val="003E18B1"/>
    <w:rsid w:val="003E245C"/>
    <w:rsid w:val="003E2DA4"/>
    <w:rsid w:val="003E300B"/>
    <w:rsid w:val="003E4E47"/>
    <w:rsid w:val="003E59AF"/>
    <w:rsid w:val="003E61DA"/>
    <w:rsid w:val="003E780E"/>
    <w:rsid w:val="003F0415"/>
    <w:rsid w:val="003F3C92"/>
    <w:rsid w:val="003F4485"/>
    <w:rsid w:val="003F4839"/>
    <w:rsid w:val="003F699C"/>
    <w:rsid w:val="00400625"/>
    <w:rsid w:val="00400E68"/>
    <w:rsid w:val="004011DE"/>
    <w:rsid w:val="0040175D"/>
    <w:rsid w:val="00401DC8"/>
    <w:rsid w:val="00402213"/>
    <w:rsid w:val="00402C56"/>
    <w:rsid w:val="00403161"/>
    <w:rsid w:val="00404065"/>
    <w:rsid w:val="0040422E"/>
    <w:rsid w:val="00405212"/>
    <w:rsid w:val="004132D1"/>
    <w:rsid w:val="00413956"/>
    <w:rsid w:val="00413CEE"/>
    <w:rsid w:val="004140D9"/>
    <w:rsid w:val="0041583A"/>
    <w:rsid w:val="00415A85"/>
    <w:rsid w:val="00415C21"/>
    <w:rsid w:val="00416E60"/>
    <w:rsid w:val="004207C1"/>
    <w:rsid w:val="00420DE8"/>
    <w:rsid w:val="004210B8"/>
    <w:rsid w:val="00423DA3"/>
    <w:rsid w:val="00424A7D"/>
    <w:rsid w:val="00424DDB"/>
    <w:rsid w:val="00424FCC"/>
    <w:rsid w:val="00425059"/>
    <w:rsid w:val="00426F5C"/>
    <w:rsid w:val="00427EE0"/>
    <w:rsid w:val="004335BD"/>
    <w:rsid w:val="00433699"/>
    <w:rsid w:val="00435512"/>
    <w:rsid w:val="004359FF"/>
    <w:rsid w:val="004365EB"/>
    <w:rsid w:val="00436720"/>
    <w:rsid w:val="0043703E"/>
    <w:rsid w:val="00440B7D"/>
    <w:rsid w:val="00441737"/>
    <w:rsid w:val="004418A1"/>
    <w:rsid w:val="00443555"/>
    <w:rsid w:val="004435E6"/>
    <w:rsid w:val="00443681"/>
    <w:rsid w:val="004436DC"/>
    <w:rsid w:val="0044464C"/>
    <w:rsid w:val="00444AE6"/>
    <w:rsid w:val="00446CE9"/>
    <w:rsid w:val="004474EE"/>
    <w:rsid w:val="00450377"/>
    <w:rsid w:val="00450AA5"/>
    <w:rsid w:val="00450AB3"/>
    <w:rsid w:val="00451774"/>
    <w:rsid w:val="00452142"/>
    <w:rsid w:val="004527F5"/>
    <w:rsid w:val="004533DD"/>
    <w:rsid w:val="00453C26"/>
    <w:rsid w:val="0045450A"/>
    <w:rsid w:val="0045595E"/>
    <w:rsid w:val="0045788A"/>
    <w:rsid w:val="004602DB"/>
    <w:rsid w:val="0046180F"/>
    <w:rsid w:val="004624EF"/>
    <w:rsid w:val="00464A3D"/>
    <w:rsid w:val="00465988"/>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3D8"/>
    <w:rsid w:val="004A07AA"/>
    <w:rsid w:val="004A07FA"/>
    <w:rsid w:val="004A338B"/>
    <w:rsid w:val="004A43DA"/>
    <w:rsid w:val="004A461F"/>
    <w:rsid w:val="004A4AB5"/>
    <w:rsid w:val="004B1D4E"/>
    <w:rsid w:val="004B1F72"/>
    <w:rsid w:val="004B20C7"/>
    <w:rsid w:val="004B2654"/>
    <w:rsid w:val="004B32DC"/>
    <w:rsid w:val="004B3949"/>
    <w:rsid w:val="004B3E8C"/>
    <w:rsid w:val="004B6105"/>
    <w:rsid w:val="004B6600"/>
    <w:rsid w:val="004B71EE"/>
    <w:rsid w:val="004B7424"/>
    <w:rsid w:val="004B74AD"/>
    <w:rsid w:val="004B78F0"/>
    <w:rsid w:val="004C0A5C"/>
    <w:rsid w:val="004C1619"/>
    <w:rsid w:val="004C1FF5"/>
    <w:rsid w:val="004C318D"/>
    <w:rsid w:val="004C4C01"/>
    <w:rsid w:val="004C5EA5"/>
    <w:rsid w:val="004C60B3"/>
    <w:rsid w:val="004C70EC"/>
    <w:rsid w:val="004C7495"/>
    <w:rsid w:val="004D0A0E"/>
    <w:rsid w:val="004D1750"/>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222"/>
    <w:rsid w:val="004E67B7"/>
    <w:rsid w:val="004E6F2B"/>
    <w:rsid w:val="004E71AE"/>
    <w:rsid w:val="004F0137"/>
    <w:rsid w:val="004F0551"/>
    <w:rsid w:val="004F0640"/>
    <w:rsid w:val="004F0AF4"/>
    <w:rsid w:val="004F1D48"/>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6E90"/>
    <w:rsid w:val="00507798"/>
    <w:rsid w:val="00507AA9"/>
    <w:rsid w:val="0051127D"/>
    <w:rsid w:val="005116D8"/>
    <w:rsid w:val="00511FE5"/>
    <w:rsid w:val="0051220F"/>
    <w:rsid w:val="00513FAC"/>
    <w:rsid w:val="00514E24"/>
    <w:rsid w:val="00516216"/>
    <w:rsid w:val="0051635D"/>
    <w:rsid w:val="00517A92"/>
    <w:rsid w:val="005206D0"/>
    <w:rsid w:val="00522096"/>
    <w:rsid w:val="005220C6"/>
    <w:rsid w:val="005223E7"/>
    <w:rsid w:val="005228B8"/>
    <w:rsid w:val="00522F09"/>
    <w:rsid w:val="005253BF"/>
    <w:rsid w:val="00525A0C"/>
    <w:rsid w:val="00526BEC"/>
    <w:rsid w:val="00527EF2"/>
    <w:rsid w:val="00530B60"/>
    <w:rsid w:val="0053334A"/>
    <w:rsid w:val="005333EC"/>
    <w:rsid w:val="005337E8"/>
    <w:rsid w:val="00533C8E"/>
    <w:rsid w:val="00535700"/>
    <w:rsid w:val="00537439"/>
    <w:rsid w:val="00537BF6"/>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41E4"/>
    <w:rsid w:val="005553E5"/>
    <w:rsid w:val="00555ABA"/>
    <w:rsid w:val="00555D03"/>
    <w:rsid w:val="005565D4"/>
    <w:rsid w:val="00556994"/>
    <w:rsid w:val="005569D1"/>
    <w:rsid w:val="005607CA"/>
    <w:rsid w:val="00560C2E"/>
    <w:rsid w:val="00561290"/>
    <w:rsid w:val="00561432"/>
    <w:rsid w:val="0056170E"/>
    <w:rsid w:val="00563FC7"/>
    <w:rsid w:val="0056490B"/>
    <w:rsid w:val="00564A4C"/>
    <w:rsid w:val="00565AD3"/>
    <w:rsid w:val="00566638"/>
    <w:rsid w:val="005668F2"/>
    <w:rsid w:val="00566BC8"/>
    <w:rsid w:val="00566D67"/>
    <w:rsid w:val="00567685"/>
    <w:rsid w:val="00567A72"/>
    <w:rsid w:val="005703B0"/>
    <w:rsid w:val="00571096"/>
    <w:rsid w:val="0057202E"/>
    <w:rsid w:val="005722D3"/>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29DF"/>
    <w:rsid w:val="0059381C"/>
    <w:rsid w:val="005942E0"/>
    <w:rsid w:val="005946B9"/>
    <w:rsid w:val="0059487D"/>
    <w:rsid w:val="00595AA9"/>
    <w:rsid w:val="00596E08"/>
    <w:rsid w:val="005A1824"/>
    <w:rsid w:val="005A1A56"/>
    <w:rsid w:val="005A2080"/>
    <w:rsid w:val="005A241E"/>
    <w:rsid w:val="005A3718"/>
    <w:rsid w:val="005A4B61"/>
    <w:rsid w:val="005A53E0"/>
    <w:rsid w:val="005A683D"/>
    <w:rsid w:val="005B0CCC"/>
    <w:rsid w:val="005B1133"/>
    <w:rsid w:val="005B2215"/>
    <w:rsid w:val="005B27BD"/>
    <w:rsid w:val="005B2A08"/>
    <w:rsid w:val="005B2C13"/>
    <w:rsid w:val="005B2CA5"/>
    <w:rsid w:val="005B4ACD"/>
    <w:rsid w:val="005B53DB"/>
    <w:rsid w:val="005B75E9"/>
    <w:rsid w:val="005B7AC4"/>
    <w:rsid w:val="005C06C3"/>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16F1"/>
    <w:rsid w:val="005E29AC"/>
    <w:rsid w:val="005E2EF0"/>
    <w:rsid w:val="005E384E"/>
    <w:rsid w:val="005E3C89"/>
    <w:rsid w:val="005E40EB"/>
    <w:rsid w:val="005E4161"/>
    <w:rsid w:val="005E4507"/>
    <w:rsid w:val="005E6A6B"/>
    <w:rsid w:val="005E6BA2"/>
    <w:rsid w:val="005E7385"/>
    <w:rsid w:val="005F0BF9"/>
    <w:rsid w:val="005F14E3"/>
    <w:rsid w:val="005F2B4D"/>
    <w:rsid w:val="005F3AEF"/>
    <w:rsid w:val="005F52B5"/>
    <w:rsid w:val="005F55E6"/>
    <w:rsid w:val="005F6973"/>
    <w:rsid w:val="005F6D17"/>
    <w:rsid w:val="005F7A55"/>
    <w:rsid w:val="00600005"/>
    <w:rsid w:val="00600A8E"/>
    <w:rsid w:val="006010CC"/>
    <w:rsid w:val="006020EF"/>
    <w:rsid w:val="00603EC7"/>
    <w:rsid w:val="00604369"/>
    <w:rsid w:val="006047E2"/>
    <w:rsid w:val="006062FA"/>
    <w:rsid w:val="00607F76"/>
    <w:rsid w:val="0061022B"/>
    <w:rsid w:val="00610A63"/>
    <w:rsid w:val="00610EC2"/>
    <w:rsid w:val="00610F87"/>
    <w:rsid w:val="006114A6"/>
    <w:rsid w:val="00611B4B"/>
    <w:rsid w:val="00613CBE"/>
    <w:rsid w:val="00616D69"/>
    <w:rsid w:val="0062036F"/>
    <w:rsid w:val="00621028"/>
    <w:rsid w:val="00621DC9"/>
    <w:rsid w:val="00622179"/>
    <w:rsid w:val="006221ED"/>
    <w:rsid w:val="00622D72"/>
    <w:rsid w:val="00624624"/>
    <w:rsid w:val="00624B10"/>
    <w:rsid w:val="0062521E"/>
    <w:rsid w:val="00625C5D"/>
    <w:rsid w:val="006264D8"/>
    <w:rsid w:val="0062664B"/>
    <w:rsid w:val="00627095"/>
    <w:rsid w:val="0062788F"/>
    <w:rsid w:val="0063061C"/>
    <w:rsid w:val="00631F40"/>
    <w:rsid w:val="00632488"/>
    <w:rsid w:val="00632545"/>
    <w:rsid w:val="006325D5"/>
    <w:rsid w:val="00633230"/>
    <w:rsid w:val="00637248"/>
    <w:rsid w:val="006405DF"/>
    <w:rsid w:val="0064084D"/>
    <w:rsid w:val="00642453"/>
    <w:rsid w:val="00643F1F"/>
    <w:rsid w:val="00646B78"/>
    <w:rsid w:val="006470A8"/>
    <w:rsid w:val="00647811"/>
    <w:rsid w:val="00651070"/>
    <w:rsid w:val="006518E0"/>
    <w:rsid w:val="00651A90"/>
    <w:rsid w:val="00651BA4"/>
    <w:rsid w:val="00652665"/>
    <w:rsid w:val="0065295B"/>
    <w:rsid w:val="00653D0D"/>
    <w:rsid w:val="0065406D"/>
    <w:rsid w:val="0065429A"/>
    <w:rsid w:val="00661953"/>
    <w:rsid w:val="006631E3"/>
    <w:rsid w:val="00663C49"/>
    <w:rsid w:val="006664D4"/>
    <w:rsid w:val="00666664"/>
    <w:rsid w:val="00666718"/>
    <w:rsid w:val="00666D61"/>
    <w:rsid w:val="006701E2"/>
    <w:rsid w:val="00670338"/>
    <w:rsid w:val="0067076C"/>
    <w:rsid w:val="00670C2C"/>
    <w:rsid w:val="00670DE0"/>
    <w:rsid w:val="006726E0"/>
    <w:rsid w:val="00673126"/>
    <w:rsid w:val="00673256"/>
    <w:rsid w:val="0067383E"/>
    <w:rsid w:val="00673D0C"/>
    <w:rsid w:val="0067470F"/>
    <w:rsid w:val="00675436"/>
    <w:rsid w:val="00675CA7"/>
    <w:rsid w:val="00676A46"/>
    <w:rsid w:val="00680AD3"/>
    <w:rsid w:val="00681C00"/>
    <w:rsid w:val="00681DFD"/>
    <w:rsid w:val="00682333"/>
    <w:rsid w:val="0068310C"/>
    <w:rsid w:val="006834E4"/>
    <w:rsid w:val="00683A15"/>
    <w:rsid w:val="00684038"/>
    <w:rsid w:val="006842BD"/>
    <w:rsid w:val="00690F15"/>
    <w:rsid w:val="0069167B"/>
    <w:rsid w:val="00691E5D"/>
    <w:rsid w:val="00692057"/>
    <w:rsid w:val="0069237B"/>
    <w:rsid w:val="0069393D"/>
    <w:rsid w:val="00693C39"/>
    <w:rsid w:val="006942B0"/>
    <w:rsid w:val="00695F2A"/>
    <w:rsid w:val="006961C5"/>
    <w:rsid w:val="00696B6E"/>
    <w:rsid w:val="00697560"/>
    <w:rsid w:val="006A0021"/>
    <w:rsid w:val="006A11C9"/>
    <w:rsid w:val="006A2517"/>
    <w:rsid w:val="006A2F5C"/>
    <w:rsid w:val="006A644C"/>
    <w:rsid w:val="006A69E4"/>
    <w:rsid w:val="006A7045"/>
    <w:rsid w:val="006A7437"/>
    <w:rsid w:val="006A7D75"/>
    <w:rsid w:val="006B1034"/>
    <w:rsid w:val="006B1F2D"/>
    <w:rsid w:val="006B53A9"/>
    <w:rsid w:val="006B573D"/>
    <w:rsid w:val="006B675C"/>
    <w:rsid w:val="006B69AD"/>
    <w:rsid w:val="006B74A5"/>
    <w:rsid w:val="006B7567"/>
    <w:rsid w:val="006C0325"/>
    <w:rsid w:val="006C12C4"/>
    <w:rsid w:val="006C1437"/>
    <w:rsid w:val="006C1890"/>
    <w:rsid w:val="006C1BE0"/>
    <w:rsid w:val="006C1CD5"/>
    <w:rsid w:val="006C2B51"/>
    <w:rsid w:val="006C347F"/>
    <w:rsid w:val="006C34E5"/>
    <w:rsid w:val="006C365B"/>
    <w:rsid w:val="006C39AD"/>
    <w:rsid w:val="006C42A1"/>
    <w:rsid w:val="006C7996"/>
    <w:rsid w:val="006D077F"/>
    <w:rsid w:val="006D4919"/>
    <w:rsid w:val="006D6073"/>
    <w:rsid w:val="006D61BD"/>
    <w:rsid w:val="006D6266"/>
    <w:rsid w:val="006D7E9E"/>
    <w:rsid w:val="006E055E"/>
    <w:rsid w:val="006E0E6C"/>
    <w:rsid w:val="006E1030"/>
    <w:rsid w:val="006E2A84"/>
    <w:rsid w:val="006E5041"/>
    <w:rsid w:val="006E510D"/>
    <w:rsid w:val="006E6687"/>
    <w:rsid w:val="006E7597"/>
    <w:rsid w:val="006F2FDC"/>
    <w:rsid w:val="006F3637"/>
    <w:rsid w:val="006F37D9"/>
    <w:rsid w:val="006F4409"/>
    <w:rsid w:val="006F4CCF"/>
    <w:rsid w:val="006F4F97"/>
    <w:rsid w:val="006F6119"/>
    <w:rsid w:val="006F6E18"/>
    <w:rsid w:val="006F7771"/>
    <w:rsid w:val="00702352"/>
    <w:rsid w:val="00702959"/>
    <w:rsid w:val="00702D7C"/>
    <w:rsid w:val="00703BB1"/>
    <w:rsid w:val="0070404B"/>
    <w:rsid w:val="007042D7"/>
    <w:rsid w:val="00704D31"/>
    <w:rsid w:val="0070569C"/>
    <w:rsid w:val="00706660"/>
    <w:rsid w:val="00706725"/>
    <w:rsid w:val="00707599"/>
    <w:rsid w:val="00707BD7"/>
    <w:rsid w:val="007129FC"/>
    <w:rsid w:val="00712A74"/>
    <w:rsid w:val="00713F7A"/>
    <w:rsid w:val="00714246"/>
    <w:rsid w:val="00714FD2"/>
    <w:rsid w:val="007155D1"/>
    <w:rsid w:val="00716462"/>
    <w:rsid w:val="00717C5D"/>
    <w:rsid w:val="00720F00"/>
    <w:rsid w:val="0072207E"/>
    <w:rsid w:val="00722224"/>
    <w:rsid w:val="007246A2"/>
    <w:rsid w:val="00725250"/>
    <w:rsid w:val="00725A33"/>
    <w:rsid w:val="00725C76"/>
    <w:rsid w:val="007304EE"/>
    <w:rsid w:val="00730A4E"/>
    <w:rsid w:val="00732965"/>
    <w:rsid w:val="00732A39"/>
    <w:rsid w:val="007340C2"/>
    <w:rsid w:val="0073539A"/>
    <w:rsid w:val="00735730"/>
    <w:rsid w:val="00735F6C"/>
    <w:rsid w:val="00736A48"/>
    <w:rsid w:val="00736CFD"/>
    <w:rsid w:val="00736D72"/>
    <w:rsid w:val="00737164"/>
    <w:rsid w:val="00737AFE"/>
    <w:rsid w:val="00737EA5"/>
    <w:rsid w:val="00740A2A"/>
    <w:rsid w:val="00742A9A"/>
    <w:rsid w:val="0074319A"/>
    <w:rsid w:val="00744128"/>
    <w:rsid w:val="00745576"/>
    <w:rsid w:val="00745E39"/>
    <w:rsid w:val="00746BCF"/>
    <w:rsid w:val="007478E0"/>
    <w:rsid w:val="00747F2D"/>
    <w:rsid w:val="007506DF"/>
    <w:rsid w:val="00750C9E"/>
    <w:rsid w:val="007512FA"/>
    <w:rsid w:val="007513D9"/>
    <w:rsid w:val="007515B3"/>
    <w:rsid w:val="00751E19"/>
    <w:rsid w:val="007521E9"/>
    <w:rsid w:val="0075240D"/>
    <w:rsid w:val="00752648"/>
    <w:rsid w:val="00753EB0"/>
    <w:rsid w:val="00754B6E"/>
    <w:rsid w:val="007554B0"/>
    <w:rsid w:val="00755948"/>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8FC"/>
    <w:rsid w:val="00780BC3"/>
    <w:rsid w:val="00780EEC"/>
    <w:rsid w:val="007820C9"/>
    <w:rsid w:val="00782244"/>
    <w:rsid w:val="00783E9A"/>
    <w:rsid w:val="007848A7"/>
    <w:rsid w:val="0078549F"/>
    <w:rsid w:val="0078636B"/>
    <w:rsid w:val="00787652"/>
    <w:rsid w:val="00790BEF"/>
    <w:rsid w:val="00791919"/>
    <w:rsid w:val="00791BFC"/>
    <w:rsid w:val="00791F89"/>
    <w:rsid w:val="00792077"/>
    <w:rsid w:val="00792B26"/>
    <w:rsid w:val="0079312B"/>
    <w:rsid w:val="0079338A"/>
    <w:rsid w:val="0079416A"/>
    <w:rsid w:val="00794C2B"/>
    <w:rsid w:val="0079523B"/>
    <w:rsid w:val="007954FC"/>
    <w:rsid w:val="00795852"/>
    <w:rsid w:val="00797132"/>
    <w:rsid w:val="007972F3"/>
    <w:rsid w:val="00797605"/>
    <w:rsid w:val="00797950"/>
    <w:rsid w:val="007A0004"/>
    <w:rsid w:val="007A0294"/>
    <w:rsid w:val="007A1269"/>
    <w:rsid w:val="007A16B1"/>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6DC0"/>
    <w:rsid w:val="007D025A"/>
    <w:rsid w:val="007D0F6C"/>
    <w:rsid w:val="007D2B50"/>
    <w:rsid w:val="007D6535"/>
    <w:rsid w:val="007D706B"/>
    <w:rsid w:val="007E09AC"/>
    <w:rsid w:val="007E0B12"/>
    <w:rsid w:val="007E24ED"/>
    <w:rsid w:val="007E3FD8"/>
    <w:rsid w:val="007E436B"/>
    <w:rsid w:val="007E6EF2"/>
    <w:rsid w:val="007E6FB7"/>
    <w:rsid w:val="007F0038"/>
    <w:rsid w:val="007F090E"/>
    <w:rsid w:val="007F1E4B"/>
    <w:rsid w:val="007F1E6E"/>
    <w:rsid w:val="007F2112"/>
    <w:rsid w:val="007F225F"/>
    <w:rsid w:val="007F2E0F"/>
    <w:rsid w:val="007F3152"/>
    <w:rsid w:val="007F38A4"/>
    <w:rsid w:val="007F3E20"/>
    <w:rsid w:val="007F3FBC"/>
    <w:rsid w:val="007F6056"/>
    <w:rsid w:val="007F6647"/>
    <w:rsid w:val="007F6CA9"/>
    <w:rsid w:val="007F6E70"/>
    <w:rsid w:val="007F6EB7"/>
    <w:rsid w:val="007F6EFC"/>
    <w:rsid w:val="00800A92"/>
    <w:rsid w:val="00801442"/>
    <w:rsid w:val="00801E7C"/>
    <w:rsid w:val="008040A5"/>
    <w:rsid w:val="00804C27"/>
    <w:rsid w:val="00804F2C"/>
    <w:rsid w:val="00805FAF"/>
    <w:rsid w:val="008060A0"/>
    <w:rsid w:val="0080662B"/>
    <w:rsid w:val="00806C71"/>
    <w:rsid w:val="00807E65"/>
    <w:rsid w:val="00813825"/>
    <w:rsid w:val="008143E1"/>
    <w:rsid w:val="00814AC3"/>
    <w:rsid w:val="00814BCA"/>
    <w:rsid w:val="008161CC"/>
    <w:rsid w:val="008162AF"/>
    <w:rsid w:val="00816643"/>
    <w:rsid w:val="00817104"/>
    <w:rsid w:val="00817F49"/>
    <w:rsid w:val="00820838"/>
    <w:rsid w:val="00821B58"/>
    <w:rsid w:val="0082256B"/>
    <w:rsid w:val="00823093"/>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58B"/>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699"/>
    <w:rsid w:val="00854A1A"/>
    <w:rsid w:val="0085555A"/>
    <w:rsid w:val="008565AA"/>
    <w:rsid w:val="00857144"/>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62D"/>
    <w:rsid w:val="00880C66"/>
    <w:rsid w:val="00882021"/>
    <w:rsid w:val="00883242"/>
    <w:rsid w:val="0088329E"/>
    <w:rsid w:val="008848AA"/>
    <w:rsid w:val="00885439"/>
    <w:rsid w:val="00885573"/>
    <w:rsid w:val="00885B94"/>
    <w:rsid w:val="00887A9E"/>
    <w:rsid w:val="00887B6D"/>
    <w:rsid w:val="008916ED"/>
    <w:rsid w:val="00891F1B"/>
    <w:rsid w:val="008944AD"/>
    <w:rsid w:val="008964B9"/>
    <w:rsid w:val="008A0AAC"/>
    <w:rsid w:val="008A190E"/>
    <w:rsid w:val="008A19A2"/>
    <w:rsid w:val="008A1C18"/>
    <w:rsid w:val="008A246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0E83"/>
    <w:rsid w:val="008C21DA"/>
    <w:rsid w:val="008C3AFC"/>
    <w:rsid w:val="008C47BB"/>
    <w:rsid w:val="008C4959"/>
    <w:rsid w:val="008C4C42"/>
    <w:rsid w:val="008C4F08"/>
    <w:rsid w:val="008C5424"/>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45AD"/>
    <w:rsid w:val="008E5E96"/>
    <w:rsid w:val="008E6168"/>
    <w:rsid w:val="008E65FA"/>
    <w:rsid w:val="008E7DBA"/>
    <w:rsid w:val="008F0AD9"/>
    <w:rsid w:val="008F0F90"/>
    <w:rsid w:val="008F2B43"/>
    <w:rsid w:val="008F2B74"/>
    <w:rsid w:val="008F2E11"/>
    <w:rsid w:val="008F3498"/>
    <w:rsid w:val="008F3878"/>
    <w:rsid w:val="008F5879"/>
    <w:rsid w:val="008F766D"/>
    <w:rsid w:val="008F77DF"/>
    <w:rsid w:val="00900693"/>
    <w:rsid w:val="009013FF"/>
    <w:rsid w:val="00901631"/>
    <w:rsid w:val="00905AFB"/>
    <w:rsid w:val="00906DCA"/>
    <w:rsid w:val="00907A53"/>
    <w:rsid w:val="00910067"/>
    <w:rsid w:val="0091036B"/>
    <w:rsid w:val="00910CE2"/>
    <w:rsid w:val="00911589"/>
    <w:rsid w:val="00912347"/>
    <w:rsid w:val="00916FA7"/>
    <w:rsid w:val="0091763D"/>
    <w:rsid w:val="00917A05"/>
    <w:rsid w:val="00917FD0"/>
    <w:rsid w:val="009201C2"/>
    <w:rsid w:val="00921077"/>
    <w:rsid w:val="00922001"/>
    <w:rsid w:val="00922E82"/>
    <w:rsid w:val="00924256"/>
    <w:rsid w:val="00924420"/>
    <w:rsid w:val="0092544F"/>
    <w:rsid w:val="00931300"/>
    <w:rsid w:val="009338DB"/>
    <w:rsid w:val="009343FA"/>
    <w:rsid w:val="00934D6B"/>
    <w:rsid w:val="00936933"/>
    <w:rsid w:val="00937B12"/>
    <w:rsid w:val="00940B39"/>
    <w:rsid w:val="00941922"/>
    <w:rsid w:val="009420D8"/>
    <w:rsid w:val="00943BB6"/>
    <w:rsid w:val="0094430D"/>
    <w:rsid w:val="00945D30"/>
    <w:rsid w:val="009470F9"/>
    <w:rsid w:val="00947B08"/>
    <w:rsid w:val="00951338"/>
    <w:rsid w:val="0095157D"/>
    <w:rsid w:val="00951A9F"/>
    <w:rsid w:val="00951CDE"/>
    <w:rsid w:val="0095324B"/>
    <w:rsid w:val="009539E6"/>
    <w:rsid w:val="009547C9"/>
    <w:rsid w:val="00955212"/>
    <w:rsid w:val="00960CC3"/>
    <w:rsid w:val="00961302"/>
    <w:rsid w:val="00961C27"/>
    <w:rsid w:val="00961FD5"/>
    <w:rsid w:val="00962921"/>
    <w:rsid w:val="00962A4A"/>
    <w:rsid w:val="00962CB2"/>
    <w:rsid w:val="00962E0D"/>
    <w:rsid w:val="00964581"/>
    <w:rsid w:val="00966D4F"/>
    <w:rsid w:val="00970643"/>
    <w:rsid w:val="0097070A"/>
    <w:rsid w:val="009717C1"/>
    <w:rsid w:val="00971D42"/>
    <w:rsid w:val="00972507"/>
    <w:rsid w:val="009727BF"/>
    <w:rsid w:val="00972899"/>
    <w:rsid w:val="009743E2"/>
    <w:rsid w:val="00974625"/>
    <w:rsid w:val="009753C9"/>
    <w:rsid w:val="009753DE"/>
    <w:rsid w:val="00975CFE"/>
    <w:rsid w:val="00976660"/>
    <w:rsid w:val="009772B7"/>
    <w:rsid w:val="00977EC0"/>
    <w:rsid w:val="00980623"/>
    <w:rsid w:val="00983FFF"/>
    <w:rsid w:val="00985046"/>
    <w:rsid w:val="009853D6"/>
    <w:rsid w:val="00986312"/>
    <w:rsid w:val="00986D62"/>
    <w:rsid w:val="009878BC"/>
    <w:rsid w:val="009903E2"/>
    <w:rsid w:val="00990B9B"/>
    <w:rsid w:val="00991195"/>
    <w:rsid w:val="009911BF"/>
    <w:rsid w:val="00991438"/>
    <w:rsid w:val="00991B68"/>
    <w:rsid w:val="00991FC3"/>
    <w:rsid w:val="00992A7E"/>
    <w:rsid w:val="00992E68"/>
    <w:rsid w:val="009935A6"/>
    <w:rsid w:val="00993CA3"/>
    <w:rsid w:val="009949D8"/>
    <w:rsid w:val="009958E4"/>
    <w:rsid w:val="00995BAB"/>
    <w:rsid w:val="009960D5"/>
    <w:rsid w:val="0099657E"/>
    <w:rsid w:val="0099761E"/>
    <w:rsid w:val="00997F18"/>
    <w:rsid w:val="009A1B15"/>
    <w:rsid w:val="009A2BF1"/>
    <w:rsid w:val="009A2D53"/>
    <w:rsid w:val="009A2F84"/>
    <w:rsid w:val="009A530F"/>
    <w:rsid w:val="009A6196"/>
    <w:rsid w:val="009A643E"/>
    <w:rsid w:val="009A718E"/>
    <w:rsid w:val="009A795D"/>
    <w:rsid w:val="009B00FB"/>
    <w:rsid w:val="009B04B1"/>
    <w:rsid w:val="009B10CE"/>
    <w:rsid w:val="009B1681"/>
    <w:rsid w:val="009B1685"/>
    <w:rsid w:val="009B5B37"/>
    <w:rsid w:val="009B61F7"/>
    <w:rsid w:val="009B6F65"/>
    <w:rsid w:val="009B7149"/>
    <w:rsid w:val="009B7A42"/>
    <w:rsid w:val="009C072F"/>
    <w:rsid w:val="009C0CA6"/>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3C44"/>
    <w:rsid w:val="009E40C0"/>
    <w:rsid w:val="009E40C8"/>
    <w:rsid w:val="009E5886"/>
    <w:rsid w:val="009E6B4C"/>
    <w:rsid w:val="009F073A"/>
    <w:rsid w:val="009F3A22"/>
    <w:rsid w:val="009F4258"/>
    <w:rsid w:val="009F4C9B"/>
    <w:rsid w:val="009F5202"/>
    <w:rsid w:val="009F55E1"/>
    <w:rsid w:val="009F6BC2"/>
    <w:rsid w:val="009F6F95"/>
    <w:rsid w:val="009F769B"/>
    <w:rsid w:val="009F7B74"/>
    <w:rsid w:val="00A007E2"/>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27B92"/>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26DA"/>
    <w:rsid w:val="00A53D20"/>
    <w:rsid w:val="00A53D94"/>
    <w:rsid w:val="00A554C3"/>
    <w:rsid w:val="00A564FC"/>
    <w:rsid w:val="00A56E6F"/>
    <w:rsid w:val="00A57BBD"/>
    <w:rsid w:val="00A60C04"/>
    <w:rsid w:val="00A60EE5"/>
    <w:rsid w:val="00A61393"/>
    <w:rsid w:val="00A62284"/>
    <w:rsid w:val="00A6290B"/>
    <w:rsid w:val="00A62B5B"/>
    <w:rsid w:val="00A62BFF"/>
    <w:rsid w:val="00A62E4E"/>
    <w:rsid w:val="00A64AA5"/>
    <w:rsid w:val="00A6517C"/>
    <w:rsid w:val="00A6701C"/>
    <w:rsid w:val="00A70D47"/>
    <w:rsid w:val="00A71500"/>
    <w:rsid w:val="00A7154D"/>
    <w:rsid w:val="00A72448"/>
    <w:rsid w:val="00A72545"/>
    <w:rsid w:val="00A73516"/>
    <w:rsid w:val="00A736CB"/>
    <w:rsid w:val="00A747CE"/>
    <w:rsid w:val="00A74C1D"/>
    <w:rsid w:val="00A7636B"/>
    <w:rsid w:val="00A77D5B"/>
    <w:rsid w:val="00A813EE"/>
    <w:rsid w:val="00A84E23"/>
    <w:rsid w:val="00A85526"/>
    <w:rsid w:val="00A85844"/>
    <w:rsid w:val="00A86291"/>
    <w:rsid w:val="00A86CD8"/>
    <w:rsid w:val="00A87456"/>
    <w:rsid w:val="00A87471"/>
    <w:rsid w:val="00A8770E"/>
    <w:rsid w:val="00A907DE"/>
    <w:rsid w:val="00A90FC5"/>
    <w:rsid w:val="00A91F56"/>
    <w:rsid w:val="00A938C7"/>
    <w:rsid w:val="00A95EB0"/>
    <w:rsid w:val="00A961D5"/>
    <w:rsid w:val="00A967FD"/>
    <w:rsid w:val="00A96C30"/>
    <w:rsid w:val="00A97281"/>
    <w:rsid w:val="00AA00C8"/>
    <w:rsid w:val="00AA0280"/>
    <w:rsid w:val="00AA1B2C"/>
    <w:rsid w:val="00AA3692"/>
    <w:rsid w:val="00AA640B"/>
    <w:rsid w:val="00AA7BEB"/>
    <w:rsid w:val="00AB05A1"/>
    <w:rsid w:val="00AB0A4D"/>
    <w:rsid w:val="00AB0CB2"/>
    <w:rsid w:val="00AB3F5F"/>
    <w:rsid w:val="00AB4A75"/>
    <w:rsid w:val="00AB5A67"/>
    <w:rsid w:val="00AB5A91"/>
    <w:rsid w:val="00AB6430"/>
    <w:rsid w:val="00AB6717"/>
    <w:rsid w:val="00AC0A59"/>
    <w:rsid w:val="00AC2267"/>
    <w:rsid w:val="00AC26FA"/>
    <w:rsid w:val="00AC613B"/>
    <w:rsid w:val="00AC721F"/>
    <w:rsid w:val="00AC78CA"/>
    <w:rsid w:val="00AD2838"/>
    <w:rsid w:val="00AD2BDC"/>
    <w:rsid w:val="00AD3AE9"/>
    <w:rsid w:val="00AD3CA9"/>
    <w:rsid w:val="00AD43E2"/>
    <w:rsid w:val="00AD5508"/>
    <w:rsid w:val="00AD5D5A"/>
    <w:rsid w:val="00AE087D"/>
    <w:rsid w:val="00AE2241"/>
    <w:rsid w:val="00AE387D"/>
    <w:rsid w:val="00AE4A2C"/>
    <w:rsid w:val="00AE4A93"/>
    <w:rsid w:val="00AE5606"/>
    <w:rsid w:val="00AE6B76"/>
    <w:rsid w:val="00AE7A88"/>
    <w:rsid w:val="00AF0A80"/>
    <w:rsid w:val="00AF1890"/>
    <w:rsid w:val="00AF1F50"/>
    <w:rsid w:val="00AF1FA0"/>
    <w:rsid w:val="00AF2B12"/>
    <w:rsid w:val="00AF317E"/>
    <w:rsid w:val="00AF348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2209"/>
    <w:rsid w:val="00B03960"/>
    <w:rsid w:val="00B03EE4"/>
    <w:rsid w:val="00B05CAC"/>
    <w:rsid w:val="00B071E3"/>
    <w:rsid w:val="00B07CBE"/>
    <w:rsid w:val="00B07F0B"/>
    <w:rsid w:val="00B1046F"/>
    <w:rsid w:val="00B11557"/>
    <w:rsid w:val="00B123DD"/>
    <w:rsid w:val="00B127D9"/>
    <w:rsid w:val="00B12CFD"/>
    <w:rsid w:val="00B13773"/>
    <w:rsid w:val="00B1452D"/>
    <w:rsid w:val="00B1499F"/>
    <w:rsid w:val="00B150A1"/>
    <w:rsid w:val="00B15562"/>
    <w:rsid w:val="00B16FC9"/>
    <w:rsid w:val="00B17C6A"/>
    <w:rsid w:val="00B2187B"/>
    <w:rsid w:val="00B22EE9"/>
    <w:rsid w:val="00B236EE"/>
    <w:rsid w:val="00B237E4"/>
    <w:rsid w:val="00B24CD3"/>
    <w:rsid w:val="00B255DF"/>
    <w:rsid w:val="00B2625A"/>
    <w:rsid w:val="00B2661E"/>
    <w:rsid w:val="00B26D29"/>
    <w:rsid w:val="00B26E14"/>
    <w:rsid w:val="00B273CD"/>
    <w:rsid w:val="00B27F49"/>
    <w:rsid w:val="00B309B6"/>
    <w:rsid w:val="00B30D62"/>
    <w:rsid w:val="00B31D55"/>
    <w:rsid w:val="00B32E28"/>
    <w:rsid w:val="00B3753F"/>
    <w:rsid w:val="00B377ED"/>
    <w:rsid w:val="00B379FC"/>
    <w:rsid w:val="00B37DFD"/>
    <w:rsid w:val="00B4166E"/>
    <w:rsid w:val="00B425FB"/>
    <w:rsid w:val="00B4286A"/>
    <w:rsid w:val="00B42BC6"/>
    <w:rsid w:val="00B43B2A"/>
    <w:rsid w:val="00B44D91"/>
    <w:rsid w:val="00B47721"/>
    <w:rsid w:val="00B47E0E"/>
    <w:rsid w:val="00B506D7"/>
    <w:rsid w:val="00B51375"/>
    <w:rsid w:val="00B52280"/>
    <w:rsid w:val="00B528EA"/>
    <w:rsid w:val="00B532FD"/>
    <w:rsid w:val="00B54EFE"/>
    <w:rsid w:val="00B552D5"/>
    <w:rsid w:val="00B55BEB"/>
    <w:rsid w:val="00B60800"/>
    <w:rsid w:val="00B60E8B"/>
    <w:rsid w:val="00B61077"/>
    <w:rsid w:val="00B6242E"/>
    <w:rsid w:val="00B6426F"/>
    <w:rsid w:val="00B64D66"/>
    <w:rsid w:val="00B64EA4"/>
    <w:rsid w:val="00B65978"/>
    <w:rsid w:val="00B71156"/>
    <w:rsid w:val="00B7238E"/>
    <w:rsid w:val="00B73DF8"/>
    <w:rsid w:val="00B7445D"/>
    <w:rsid w:val="00B74EB4"/>
    <w:rsid w:val="00B763EA"/>
    <w:rsid w:val="00B76A3D"/>
    <w:rsid w:val="00B81592"/>
    <w:rsid w:val="00B81B6D"/>
    <w:rsid w:val="00B856A0"/>
    <w:rsid w:val="00B86DDE"/>
    <w:rsid w:val="00B87308"/>
    <w:rsid w:val="00B912E3"/>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79D"/>
    <w:rsid w:val="00BA6AF9"/>
    <w:rsid w:val="00BA6E9B"/>
    <w:rsid w:val="00BA6F24"/>
    <w:rsid w:val="00BA76D8"/>
    <w:rsid w:val="00BB2DB1"/>
    <w:rsid w:val="00BB311F"/>
    <w:rsid w:val="00BB38FF"/>
    <w:rsid w:val="00BB4553"/>
    <w:rsid w:val="00BB4E49"/>
    <w:rsid w:val="00BB52F3"/>
    <w:rsid w:val="00BB55E9"/>
    <w:rsid w:val="00BB755E"/>
    <w:rsid w:val="00BC099D"/>
    <w:rsid w:val="00BC0E63"/>
    <w:rsid w:val="00BC1019"/>
    <w:rsid w:val="00BC1612"/>
    <w:rsid w:val="00BC249A"/>
    <w:rsid w:val="00BC335E"/>
    <w:rsid w:val="00BC4850"/>
    <w:rsid w:val="00BC531D"/>
    <w:rsid w:val="00BC5671"/>
    <w:rsid w:val="00BC5898"/>
    <w:rsid w:val="00BC61C9"/>
    <w:rsid w:val="00BC65EE"/>
    <w:rsid w:val="00BC6C37"/>
    <w:rsid w:val="00BC7C9B"/>
    <w:rsid w:val="00BD0C0B"/>
    <w:rsid w:val="00BD13AB"/>
    <w:rsid w:val="00BD173C"/>
    <w:rsid w:val="00BD41E7"/>
    <w:rsid w:val="00BD48DD"/>
    <w:rsid w:val="00BD65FB"/>
    <w:rsid w:val="00BD6C40"/>
    <w:rsid w:val="00BE0163"/>
    <w:rsid w:val="00BE07E5"/>
    <w:rsid w:val="00BE1E7E"/>
    <w:rsid w:val="00BE355B"/>
    <w:rsid w:val="00BE49E8"/>
    <w:rsid w:val="00BE4B48"/>
    <w:rsid w:val="00BE4DF9"/>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353"/>
    <w:rsid w:val="00C0092B"/>
    <w:rsid w:val="00C0096E"/>
    <w:rsid w:val="00C01007"/>
    <w:rsid w:val="00C01A0F"/>
    <w:rsid w:val="00C02934"/>
    <w:rsid w:val="00C0295B"/>
    <w:rsid w:val="00C02F9F"/>
    <w:rsid w:val="00C0351C"/>
    <w:rsid w:val="00C038AD"/>
    <w:rsid w:val="00C05379"/>
    <w:rsid w:val="00C06208"/>
    <w:rsid w:val="00C06350"/>
    <w:rsid w:val="00C10D66"/>
    <w:rsid w:val="00C12091"/>
    <w:rsid w:val="00C12A3F"/>
    <w:rsid w:val="00C12C99"/>
    <w:rsid w:val="00C12CFA"/>
    <w:rsid w:val="00C13620"/>
    <w:rsid w:val="00C13F70"/>
    <w:rsid w:val="00C14777"/>
    <w:rsid w:val="00C14C21"/>
    <w:rsid w:val="00C17EB3"/>
    <w:rsid w:val="00C20B96"/>
    <w:rsid w:val="00C231A3"/>
    <w:rsid w:val="00C2339A"/>
    <w:rsid w:val="00C2348B"/>
    <w:rsid w:val="00C23A3B"/>
    <w:rsid w:val="00C23EC0"/>
    <w:rsid w:val="00C23F96"/>
    <w:rsid w:val="00C248CA"/>
    <w:rsid w:val="00C25268"/>
    <w:rsid w:val="00C256AC"/>
    <w:rsid w:val="00C257DB"/>
    <w:rsid w:val="00C26718"/>
    <w:rsid w:val="00C27B14"/>
    <w:rsid w:val="00C30026"/>
    <w:rsid w:val="00C30037"/>
    <w:rsid w:val="00C305E9"/>
    <w:rsid w:val="00C30988"/>
    <w:rsid w:val="00C30BB5"/>
    <w:rsid w:val="00C3342A"/>
    <w:rsid w:val="00C3350E"/>
    <w:rsid w:val="00C36AB6"/>
    <w:rsid w:val="00C4113C"/>
    <w:rsid w:val="00C41B0D"/>
    <w:rsid w:val="00C42311"/>
    <w:rsid w:val="00C4380F"/>
    <w:rsid w:val="00C439AA"/>
    <w:rsid w:val="00C43E3A"/>
    <w:rsid w:val="00C44916"/>
    <w:rsid w:val="00C44F0F"/>
    <w:rsid w:val="00C45027"/>
    <w:rsid w:val="00C46376"/>
    <w:rsid w:val="00C4690E"/>
    <w:rsid w:val="00C46A57"/>
    <w:rsid w:val="00C51235"/>
    <w:rsid w:val="00C519D2"/>
    <w:rsid w:val="00C531AF"/>
    <w:rsid w:val="00C54A40"/>
    <w:rsid w:val="00C54AEA"/>
    <w:rsid w:val="00C55842"/>
    <w:rsid w:val="00C55B8C"/>
    <w:rsid w:val="00C56DB8"/>
    <w:rsid w:val="00C60C17"/>
    <w:rsid w:val="00C621CD"/>
    <w:rsid w:val="00C639DB"/>
    <w:rsid w:val="00C65AD1"/>
    <w:rsid w:val="00C6635B"/>
    <w:rsid w:val="00C6663A"/>
    <w:rsid w:val="00C66C63"/>
    <w:rsid w:val="00C66C8A"/>
    <w:rsid w:val="00C67396"/>
    <w:rsid w:val="00C6758C"/>
    <w:rsid w:val="00C7150B"/>
    <w:rsid w:val="00C716F8"/>
    <w:rsid w:val="00C71AF1"/>
    <w:rsid w:val="00C7450A"/>
    <w:rsid w:val="00C74883"/>
    <w:rsid w:val="00C759BC"/>
    <w:rsid w:val="00C75E4C"/>
    <w:rsid w:val="00C7624A"/>
    <w:rsid w:val="00C768D1"/>
    <w:rsid w:val="00C8045B"/>
    <w:rsid w:val="00C81427"/>
    <w:rsid w:val="00C81C68"/>
    <w:rsid w:val="00C82041"/>
    <w:rsid w:val="00C82605"/>
    <w:rsid w:val="00C82966"/>
    <w:rsid w:val="00C847C0"/>
    <w:rsid w:val="00C85CB1"/>
    <w:rsid w:val="00C862C7"/>
    <w:rsid w:val="00C90168"/>
    <w:rsid w:val="00C91224"/>
    <w:rsid w:val="00C93BB2"/>
    <w:rsid w:val="00C950D4"/>
    <w:rsid w:val="00C952D5"/>
    <w:rsid w:val="00C962AB"/>
    <w:rsid w:val="00CA01C4"/>
    <w:rsid w:val="00CA0621"/>
    <w:rsid w:val="00CA16A2"/>
    <w:rsid w:val="00CA207B"/>
    <w:rsid w:val="00CA24CB"/>
    <w:rsid w:val="00CA3D0D"/>
    <w:rsid w:val="00CA54AA"/>
    <w:rsid w:val="00CA5B46"/>
    <w:rsid w:val="00CA5CFF"/>
    <w:rsid w:val="00CA6B5E"/>
    <w:rsid w:val="00CA6CAE"/>
    <w:rsid w:val="00CB1005"/>
    <w:rsid w:val="00CB13B8"/>
    <w:rsid w:val="00CB1A2B"/>
    <w:rsid w:val="00CB243D"/>
    <w:rsid w:val="00CB5F37"/>
    <w:rsid w:val="00CC089A"/>
    <w:rsid w:val="00CC20BD"/>
    <w:rsid w:val="00CC332B"/>
    <w:rsid w:val="00CC395E"/>
    <w:rsid w:val="00CC5851"/>
    <w:rsid w:val="00CC6A37"/>
    <w:rsid w:val="00CC6CF9"/>
    <w:rsid w:val="00CC79FC"/>
    <w:rsid w:val="00CD1773"/>
    <w:rsid w:val="00CD2FF6"/>
    <w:rsid w:val="00CD7050"/>
    <w:rsid w:val="00CD70A9"/>
    <w:rsid w:val="00CD7BD3"/>
    <w:rsid w:val="00CE13FA"/>
    <w:rsid w:val="00CE2694"/>
    <w:rsid w:val="00CE411E"/>
    <w:rsid w:val="00CE4789"/>
    <w:rsid w:val="00CE520B"/>
    <w:rsid w:val="00CE52E2"/>
    <w:rsid w:val="00CE6C61"/>
    <w:rsid w:val="00CE77F6"/>
    <w:rsid w:val="00CE7C68"/>
    <w:rsid w:val="00CF1114"/>
    <w:rsid w:val="00CF248A"/>
    <w:rsid w:val="00CF337F"/>
    <w:rsid w:val="00CF3FAF"/>
    <w:rsid w:val="00CF4BBF"/>
    <w:rsid w:val="00CF4CF0"/>
    <w:rsid w:val="00CF5105"/>
    <w:rsid w:val="00CF6CB7"/>
    <w:rsid w:val="00CF7312"/>
    <w:rsid w:val="00D002E0"/>
    <w:rsid w:val="00D01982"/>
    <w:rsid w:val="00D02E54"/>
    <w:rsid w:val="00D03C6C"/>
    <w:rsid w:val="00D03F9B"/>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465"/>
    <w:rsid w:val="00D22E06"/>
    <w:rsid w:val="00D23BAC"/>
    <w:rsid w:val="00D242C4"/>
    <w:rsid w:val="00D2454F"/>
    <w:rsid w:val="00D247C0"/>
    <w:rsid w:val="00D256C4"/>
    <w:rsid w:val="00D25A92"/>
    <w:rsid w:val="00D25D7A"/>
    <w:rsid w:val="00D263AC"/>
    <w:rsid w:val="00D26403"/>
    <w:rsid w:val="00D26DFC"/>
    <w:rsid w:val="00D27F5D"/>
    <w:rsid w:val="00D3007A"/>
    <w:rsid w:val="00D31290"/>
    <w:rsid w:val="00D33B05"/>
    <w:rsid w:val="00D34518"/>
    <w:rsid w:val="00D35562"/>
    <w:rsid w:val="00D36137"/>
    <w:rsid w:val="00D36ADA"/>
    <w:rsid w:val="00D401ED"/>
    <w:rsid w:val="00D40CF5"/>
    <w:rsid w:val="00D41319"/>
    <w:rsid w:val="00D43277"/>
    <w:rsid w:val="00D434A8"/>
    <w:rsid w:val="00D43EAB"/>
    <w:rsid w:val="00D4472E"/>
    <w:rsid w:val="00D45F83"/>
    <w:rsid w:val="00D4627A"/>
    <w:rsid w:val="00D4680A"/>
    <w:rsid w:val="00D479C1"/>
    <w:rsid w:val="00D47B1C"/>
    <w:rsid w:val="00D50BDF"/>
    <w:rsid w:val="00D52C83"/>
    <w:rsid w:val="00D53510"/>
    <w:rsid w:val="00D5478A"/>
    <w:rsid w:val="00D5488D"/>
    <w:rsid w:val="00D60C9D"/>
    <w:rsid w:val="00D6377A"/>
    <w:rsid w:val="00D638FD"/>
    <w:rsid w:val="00D6534C"/>
    <w:rsid w:val="00D65D93"/>
    <w:rsid w:val="00D666B9"/>
    <w:rsid w:val="00D66A85"/>
    <w:rsid w:val="00D67A4C"/>
    <w:rsid w:val="00D708D1"/>
    <w:rsid w:val="00D7195E"/>
    <w:rsid w:val="00D71BBC"/>
    <w:rsid w:val="00D73217"/>
    <w:rsid w:val="00D73579"/>
    <w:rsid w:val="00D73FFA"/>
    <w:rsid w:val="00D74F98"/>
    <w:rsid w:val="00D754C7"/>
    <w:rsid w:val="00D75CB3"/>
    <w:rsid w:val="00D75F0B"/>
    <w:rsid w:val="00D76A0D"/>
    <w:rsid w:val="00D76BAE"/>
    <w:rsid w:val="00D771C1"/>
    <w:rsid w:val="00D771ED"/>
    <w:rsid w:val="00D77C98"/>
    <w:rsid w:val="00D77ECC"/>
    <w:rsid w:val="00D80C54"/>
    <w:rsid w:val="00D81183"/>
    <w:rsid w:val="00D817A1"/>
    <w:rsid w:val="00D819BE"/>
    <w:rsid w:val="00D81BE7"/>
    <w:rsid w:val="00D81DB8"/>
    <w:rsid w:val="00D84E48"/>
    <w:rsid w:val="00D856B2"/>
    <w:rsid w:val="00D856EB"/>
    <w:rsid w:val="00D857EE"/>
    <w:rsid w:val="00D87A55"/>
    <w:rsid w:val="00D9034A"/>
    <w:rsid w:val="00D90712"/>
    <w:rsid w:val="00D92F0A"/>
    <w:rsid w:val="00D94027"/>
    <w:rsid w:val="00D94EBE"/>
    <w:rsid w:val="00D95190"/>
    <w:rsid w:val="00D96571"/>
    <w:rsid w:val="00D96C6E"/>
    <w:rsid w:val="00D977E3"/>
    <w:rsid w:val="00DA035B"/>
    <w:rsid w:val="00DA0444"/>
    <w:rsid w:val="00DA2A5D"/>
    <w:rsid w:val="00DA2B44"/>
    <w:rsid w:val="00DA2D2A"/>
    <w:rsid w:val="00DA303C"/>
    <w:rsid w:val="00DA37BC"/>
    <w:rsid w:val="00DA4F32"/>
    <w:rsid w:val="00DA5EE8"/>
    <w:rsid w:val="00DA6CFF"/>
    <w:rsid w:val="00DA753F"/>
    <w:rsid w:val="00DA7625"/>
    <w:rsid w:val="00DA79A9"/>
    <w:rsid w:val="00DB304A"/>
    <w:rsid w:val="00DB4489"/>
    <w:rsid w:val="00DB4920"/>
    <w:rsid w:val="00DB4A0A"/>
    <w:rsid w:val="00DB517E"/>
    <w:rsid w:val="00DB68F3"/>
    <w:rsid w:val="00DB6992"/>
    <w:rsid w:val="00DB7E60"/>
    <w:rsid w:val="00DC003E"/>
    <w:rsid w:val="00DC038B"/>
    <w:rsid w:val="00DC2EC5"/>
    <w:rsid w:val="00DC4A40"/>
    <w:rsid w:val="00DC4A57"/>
    <w:rsid w:val="00DC6012"/>
    <w:rsid w:val="00DD0732"/>
    <w:rsid w:val="00DD248B"/>
    <w:rsid w:val="00DD2F95"/>
    <w:rsid w:val="00DD3320"/>
    <w:rsid w:val="00DD3D94"/>
    <w:rsid w:val="00DD41E0"/>
    <w:rsid w:val="00DD488A"/>
    <w:rsid w:val="00DD4FF5"/>
    <w:rsid w:val="00DD7DC6"/>
    <w:rsid w:val="00DE1F08"/>
    <w:rsid w:val="00DE2149"/>
    <w:rsid w:val="00DE2854"/>
    <w:rsid w:val="00DE29C2"/>
    <w:rsid w:val="00DE326A"/>
    <w:rsid w:val="00DE52BF"/>
    <w:rsid w:val="00DE7D00"/>
    <w:rsid w:val="00DF09E2"/>
    <w:rsid w:val="00DF17EF"/>
    <w:rsid w:val="00DF3165"/>
    <w:rsid w:val="00DF36A1"/>
    <w:rsid w:val="00DF371E"/>
    <w:rsid w:val="00DF40EB"/>
    <w:rsid w:val="00DF6407"/>
    <w:rsid w:val="00DF6561"/>
    <w:rsid w:val="00DF6613"/>
    <w:rsid w:val="00DF6A6F"/>
    <w:rsid w:val="00DF7557"/>
    <w:rsid w:val="00E00091"/>
    <w:rsid w:val="00E002D6"/>
    <w:rsid w:val="00E014B9"/>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5729"/>
    <w:rsid w:val="00E26A3B"/>
    <w:rsid w:val="00E305BA"/>
    <w:rsid w:val="00E30654"/>
    <w:rsid w:val="00E30E61"/>
    <w:rsid w:val="00E317FE"/>
    <w:rsid w:val="00E31C05"/>
    <w:rsid w:val="00E31CA7"/>
    <w:rsid w:val="00E33F7B"/>
    <w:rsid w:val="00E3415C"/>
    <w:rsid w:val="00E3428C"/>
    <w:rsid w:val="00E37226"/>
    <w:rsid w:val="00E3735D"/>
    <w:rsid w:val="00E41301"/>
    <w:rsid w:val="00E419B8"/>
    <w:rsid w:val="00E421FB"/>
    <w:rsid w:val="00E425A2"/>
    <w:rsid w:val="00E43BC9"/>
    <w:rsid w:val="00E43FF6"/>
    <w:rsid w:val="00E448E4"/>
    <w:rsid w:val="00E44CE1"/>
    <w:rsid w:val="00E44D7D"/>
    <w:rsid w:val="00E46DD1"/>
    <w:rsid w:val="00E5062E"/>
    <w:rsid w:val="00E506BB"/>
    <w:rsid w:val="00E50C5C"/>
    <w:rsid w:val="00E5247D"/>
    <w:rsid w:val="00E52D70"/>
    <w:rsid w:val="00E53B66"/>
    <w:rsid w:val="00E54064"/>
    <w:rsid w:val="00E541AE"/>
    <w:rsid w:val="00E5437D"/>
    <w:rsid w:val="00E5479C"/>
    <w:rsid w:val="00E549E2"/>
    <w:rsid w:val="00E54CB2"/>
    <w:rsid w:val="00E55284"/>
    <w:rsid w:val="00E56492"/>
    <w:rsid w:val="00E571D4"/>
    <w:rsid w:val="00E57BB4"/>
    <w:rsid w:val="00E6062E"/>
    <w:rsid w:val="00E612F7"/>
    <w:rsid w:val="00E64A7B"/>
    <w:rsid w:val="00E65F49"/>
    <w:rsid w:val="00E66396"/>
    <w:rsid w:val="00E6655E"/>
    <w:rsid w:val="00E66D6D"/>
    <w:rsid w:val="00E70392"/>
    <w:rsid w:val="00E7159A"/>
    <w:rsid w:val="00E71846"/>
    <w:rsid w:val="00E71EF9"/>
    <w:rsid w:val="00E727BF"/>
    <w:rsid w:val="00E7347C"/>
    <w:rsid w:val="00E73B90"/>
    <w:rsid w:val="00E8003A"/>
    <w:rsid w:val="00E825C1"/>
    <w:rsid w:val="00E82641"/>
    <w:rsid w:val="00E83DF7"/>
    <w:rsid w:val="00E842B3"/>
    <w:rsid w:val="00E844CE"/>
    <w:rsid w:val="00E85EA3"/>
    <w:rsid w:val="00E85F28"/>
    <w:rsid w:val="00E86BD9"/>
    <w:rsid w:val="00E86E6A"/>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3E5C"/>
    <w:rsid w:val="00EB40B9"/>
    <w:rsid w:val="00EB4B07"/>
    <w:rsid w:val="00EB5163"/>
    <w:rsid w:val="00EC01C7"/>
    <w:rsid w:val="00EC0C90"/>
    <w:rsid w:val="00EC232B"/>
    <w:rsid w:val="00EC4F8F"/>
    <w:rsid w:val="00EC5E60"/>
    <w:rsid w:val="00EC7043"/>
    <w:rsid w:val="00EC733D"/>
    <w:rsid w:val="00EC7935"/>
    <w:rsid w:val="00EC7B7E"/>
    <w:rsid w:val="00EC7C11"/>
    <w:rsid w:val="00ED07EC"/>
    <w:rsid w:val="00ED0870"/>
    <w:rsid w:val="00ED187E"/>
    <w:rsid w:val="00ED1B30"/>
    <w:rsid w:val="00ED3627"/>
    <w:rsid w:val="00ED47E6"/>
    <w:rsid w:val="00ED4D3D"/>
    <w:rsid w:val="00ED5D1C"/>
    <w:rsid w:val="00ED634B"/>
    <w:rsid w:val="00ED6B63"/>
    <w:rsid w:val="00ED7861"/>
    <w:rsid w:val="00EE14D0"/>
    <w:rsid w:val="00EE1FA3"/>
    <w:rsid w:val="00EE37AA"/>
    <w:rsid w:val="00EE3968"/>
    <w:rsid w:val="00EE403C"/>
    <w:rsid w:val="00EE4DF3"/>
    <w:rsid w:val="00EE7662"/>
    <w:rsid w:val="00EE78A6"/>
    <w:rsid w:val="00EF0E70"/>
    <w:rsid w:val="00EF0EC7"/>
    <w:rsid w:val="00EF1583"/>
    <w:rsid w:val="00EF1A48"/>
    <w:rsid w:val="00EF2BA0"/>
    <w:rsid w:val="00EF2F36"/>
    <w:rsid w:val="00EF6D0B"/>
    <w:rsid w:val="00F00265"/>
    <w:rsid w:val="00F01768"/>
    <w:rsid w:val="00F0186C"/>
    <w:rsid w:val="00F024CC"/>
    <w:rsid w:val="00F02534"/>
    <w:rsid w:val="00F04F89"/>
    <w:rsid w:val="00F05BBE"/>
    <w:rsid w:val="00F05BF3"/>
    <w:rsid w:val="00F061E5"/>
    <w:rsid w:val="00F06D0B"/>
    <w:rsid w:val="00F0728A"/>
    <w:rsid w:val="00F07413"/>
    <w:rsid w:val="00F07551"/>
    <w:rsid w:val="00F10D1D"/>
    <w:rsid w:val="00F10FD5"/>
    <w:rsid w:val="00F117D4"/>
    <w:rsid w:val="00F133EE"/>
    <w:rsid w:val="00F13BA3"/>
    <w:rsid w:val="00F13CC8"/>
    <w:rsid w:val="00F141CD"/>
    <w:rsid w:val="00F14BDD"/>
    <w:rsid w:val="00F2181E"/>
    <w:rsid w:val="00F2185C"/>
    <w:rsid w:val="00F22A4D"/>
    <w:rsid w:val="00F23C75"/>
    <w:rsid w:val="00F23ED8"/>
    <w:rsid w:val="00F24374"/>
    <w:rsid w:val="00F24E57"/>
    <w:rsid w:val="00F2715F"/>
    <w:rsid w:val="00F30232"/>
    <w:rsid w:val="00F31071"/>
    <w:rsid w:val="00F31C04"/>
    <w:rsid w:val="00F32903"/>
    <w:rsid w:val="00F333B3"/>
    <w:rsid w:val="00F3366F"/>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71"/>
    <w:rsid w:val="00F44ADB"/>
    <w:rsid w:val="00F45DA4"/>
    <w:rsid w:val="00F460DD"/>
    <w:rsid w:val="00F4613D"/>
    <w:rsid w:val="00F4731D"/>
    <w:rsid w:val="00F47EFE"/>
    <w:rsid w:val="00F50F86"/>
    <w:rsid w:val="00F51851"/>
    <w:rsid w:val="00F51E39"/>
    <w:rsid w:val="00F5214B"/>
    <w:rsid w:val="00F5365E"/>
    <w:rsid w:val="00F543FA"/>
    <w:rsid w:val="00F56048"/>
    <w:rsid w:val="00F5660C"/>
    <w:rsid w:val="00F578E1"/>
    <w:rsid w:val="00F61CDB"/>
    <w:rsid w:val="00F61DBB"/>
    <w:rsid w:val="00F6348F"/>
    <w:rsid w:val="00F637C9"/>
    <w:rsid w:val="00F6520E"/>
    <w:rsid w:val="00F65FDF"/>
    <w:rsid w:val="00F666EB"/>
    <w:rsid w:val="00F70822"/>
    <w:rsid w:val="00F719B7"/>
    <w:rsid w:val="00F720A6"/>
    <w:rsid w:val="00F726CD"/>
    <w:rsid w:val="00F730BF"/>
    <w:rsid w:val="00F7344F"/>
    <w:rsid w:val="00F75C23"/>
    <w:rsid w:val="00F761A6"/>
    <w:rsid w:val="00F768CC"/>
    <w:rsid w:val="00F76CFA"/>
    <w:rsid w:val="00F76E6E"/>
    <w:rsid w:val="00F771F6"/>
    <w:rsid w:val="00F777FC"/>
    <w:rsid w:val="00F77816"/>
    <w:rsid w:val="00F779AA"/>
    <w:rsid w:val="00F806B2"/>
    <w:rsid w:val="00F81076"/>
    <w:rsid w:val="00F82397"/>
    <w:rsid w:val="00F84531"/>
    <w:rsid w:val="00F846E0"/>
    <w:rsid w:val="00F848AD"/>
    <w:rsid w:val="00F85AA7"/>
    <w:rsid w:val="00F871CF"/>
    <w:rsid w:val="00F872C5"/>
    <w:rsid w:val="00F87947"/>
    <w:rsid w:val="00F87DF0"/>
    <w:rsid w:val="00F90E16"/>
    <w:rsid w:val="00F9150B"/>
    <w:rsid w:val="00F91C11"/>
    <w:rsid w:val="00F91D74"/>
    <w:rsid w:val="00F92118"/>
    <w:rsid w:val="00F9309F"/>
    <w:rsid w:val="00F935BD"/>
    <w:rsid w:val="00F93F0D"/>
    <w:rsid w:val="00F944FF"/>
    <w:rsid w:val="00F94FC0"/>
    <w:rsid w:val="00F96625"/>
    <w:rsid w:val="00F96670"/>
    <w:rsid w:val="00F97656"/>
    <w:rsid w:val="00FA03BD"/>
    <w:rsid w:val="00FA0820"/>
    <w:rsid w:val="00FA2F35"/>
    <w:rsid w:val="00FA363C"/>
    <w:rsid w:val="00FA463B"/>
    <w:rsid w:val="00FA4814"/>
    <w:rsid w:val="00FA54FF"/>
    <w:rsid w:val="00FA59D0"/>
    <w:rsid w:val="00FB1251"/>
    <w:rsid w:val="00FB18DC"/>
    <w:rsid w:val="00FB199E"/>
    <w:rsid w:val="00FB2A02"/>
    <w:rsid w:val="00FB325F"/>
    <w:rsid w:val="00FB3C60"/>
    <w:rsid w:val="00FB56C0"/>
    <w:rsid w:val="00FB5E34"/>
    <w:rsid w:val="00FB6CEF"/>
    <w:rsid w:val="00FB7841"/>
    <w:rsid w:val="00FC0310"/>
    <w:rsid w:val="00FC1876"/>
    <w:rsid w:val="00FC1B55"/>
    <w:rsid w:val="00FC2139"/>
    <w:rsid w:val="00FC2A1B"/>
    <w:rsid w:val="00FC3055"/>
    <w:rsid w:val="00FC33FC"/>
    <w:rsid w:val="00FC41FE"/>
    <w:rsid w:val="00FC425D"/>
    <w:rsid w:val="00FC491D"/>
    <w:rsid w:val="00FC4BB3"/>
    <w:rsid w:val="00FC5F75"/>
    <w:rsid w:val="00FC6CD7"/>
    <w:rsid w:val="00FC6EF3"/>
    <w:rsid w:val="00FC7DB6"/>
    <w:rsid w:val="00FD0173"/>
    <w:rsid w:val="00FD0B0E"/>
    <w:rsid w:val="00FD1A32"/>
    <w:rsid w:val="00FD4052"/>
    <w:rsid w:val="00FD496E"/>
    <w:rsid w:val="00FD548F"/>
    <w:rsid w:val="00FD57B9"/>
    <w:rsid w:val="00FD756F"/>
    <w:rsid w:val="00FD793A"/>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4CDD"/>
    <w:rsid w:val="00FF6041"/>
    <w:rsid w:val="00FF6CA9"/>
    <w:rsid w:val="00FF6ED8"/>
    <w:rsid w:val="00FF722C"/>
    <w:rsid w:val="019CCA99"/>
    <w:rsid w:val="02E33986"/>
    <w:rsid w:val="035346AC"/>
    <w:rsid w:val="0E8A008E"/>
    <w:rsid w:val="0FC73AB5"/>
    <w:rsid w:val="1206627D"/>
    <w:rsid w:val="12CFF640"/>
    <w:rsid w:val="196477CC"/>
    <w:rsid w:val="1F220105"/>
    <w:rsid w:val="25BEA104"/>
    <w:rsid w:val="27ABF0BF"/>
    <w:rsid w:val="2BAF205E"/>
    <w:rsid w:val="2C491D01"/>
    <w:rsid w:val="3298C0F9"/>
    <w:rsid w:val="34591BEE"/>
    <w:rsid w:val="3FF6DF42"/>
    <w:rsid w:val="43E81755"/>
    <w:rsid w:val="45E9B461"/>
    <w:rsid w:val="48C5EA27"/>
    <w:rsid w:val="52AF9C56"/>
    <w:rsid w:val="594AC247"/>
    <w:rsid w:val="6510E1A2"/>
    <w:rsid w:val="6969DE79"/>
    <w:rsid w:val="73E4DCAE"/>
    <w:rsid w:val="7DEAFAE1"/>
    <w:rsid w:val="7F4B081D"/>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28C26A"/>
  <w15:docId w15:val="{3130D182-CB50-49EC-8982-7A07422B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948"/>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qFormat/>
    <w:rsid w:val="00AF0A80"/>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qFormat/>
    <w:rsid w:val="00AF0A80"/>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F0A80"/>
    <w:pPr>
      <w:keepNext/>
      <w:keepLines/>
      <w:spacing w:before="240"/>
      <w:outlineLvl w:val="2"/>
    </w:pPr>
    <w:rPr>
      <w:rFonts w:eastAsiaTheme="majorEastAsia" w:cstheme="majorBidi"/>
      <w:color w:val="3F0731" w:themeColor="text2"/>
    </w:rPr>
  </w:style>
  <w:style w:type="paragraph" w:styleId="Heading4">
    <w:name w:val="heading 4"/>
    <w:aliases w:val="Heading 4 (table &amp; chart)"/>
    <w:basedOn w:val="Normal"/>
    <w:next w:val="Normal"/>
    <w:link w:val="Heading4Char"/>
    <w:uiPriority w:val="23"/>
    <w:semiHidden/>
    <w:qFormat/>
    <w:rsid w:val="00AF0A80"/>
    <w:pPr>
      <w:keepNext/>
      <w:keepLines/>
      <w:numPr>
        <w:ilvl w:val="3"/>
        <w:numId w:val="14"/>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F0A80"/>
    <w:pPr>
      <w:keepNext/>
      <w:keepLines/>
      <w:numPr>
        <w:ilvl w:val="4"/>
        <w:numId w:val="14"/>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F0A80"/>
    <w:pPr>
      <w:keepNext/>
      <w:keepLines/>
      <w:numPr>
        <w:ilvl w:val="5"/>
        <w:numId w:val="14"/>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F0A80"/>
    <w:pPr>
      <w:keepNext/>
      <w:keepLines/>
      <w:numPr>
        <w:ilvl w:val="6"/>
        <w:numId w:val="14"/>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F0A80"/>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F0A80"/>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7559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5948"/>
  </w:style>
  <w:style w:type="paragraph" w:customStyle="1" w:styleId="TableColumnHeading">
    <w:name w:val="Table Column Heading"/>
    <w:basedOn w:val="BodyText"/>
    <w:uiPriority w:val="7"/>
    <w:qFormat/>
    <w:rsid w:val="00AF0A80"/>
    <w:pPr>
      <w:spacing w:before="60" w:after="60"/>
    </w:pPr>
    <w:rPr>
      <w:b/>
      <w:bCs/>
    </w:rPr>
  </w:style>
  <w:style w:type="paragraph" w:styleId="Footer">
    <w:name w:val="footer"/>
    <w:basedOn w:val="Normal"/>
    <w:link w:val="FooterChar"/>
    <w:uiPriority w:val="99"/>
    <w:unhideWhenUsed/>
    <w:rsid w:val="00AF0A80"/>
    <w:pPr>
      <w:tabs>
        <w:tab w:val="center" w:pos="4513"/>
        <w:tab w:val="right" w:pos="9026"/>
      </w:tabs>
      <w:spacing w:after="0"/>
    </w:pPr>
  </w:style>
  <w:style w:type="character" w:customStyle="1" w:styleId="FooterChar">
    <w:name w:val="Footer Char"/>
    <w:basedOn w:val="DefaultParagraphFont"/>
    <w:link w:val="Footer"/>
    <w:uiPriority w:val="99"/>
    <w:rsid w:val="00AF0A80"/>
    <w:rPr>
      <w:rFonts w:ascii="Arial" w:eastAsia="Arial" w:hAnsi="Arial" w:cs="Arial"/>
      <w:kern w:val="3"/>
      <w:sz w:val="22"/>
      <w:szCs w:val="22"/>
      <w:lang w:val="en-GB"/>
    </w:rPr>
  </w:style>
  <w:style w:type="paragraph" w:customStyle="1" w:styleId="TableColumnHeadingRight">
    <w:name w:val="Table Column Heading Right"/>
    <w:basedOn w:val="TableColumnHeading"/>
    <w:uiPriority w:val="7"/>
    <w:qFormat/>
    <w:rsid w:val="00AF0A80"/>
    <w:pPr>
      <w:jc w:val="right"/>
    </w:pPr>
  </w:style>
  <w:style w:type="paragraph" w:customStyle="1" w:styleId="PageTitle">
    <w:name w:val="Page Title"/>
    <w:basedOn w:val="Normal"/>
    <w:next w:val="BodyText"/>
    <w:uiPriority w:val="3"/>
    <w:qFormat/>
    <w:rsid w:val="00AF0A80"/>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F0A80"/>
    <w:pPr>
      <w:jc w:val="right"/>
    </w:pPr>
  </w:style>
  <w:style w:type="character" w:customStyle="1" w:styleId="Bold">
    <w:name w:val="Bold"/>
    <w:basedOn w:val="DefaultParagraphFont"/>
    <w:uiPriority w:val="2"/>
    <w:qFormat/>
    <w:rsid w:val="00AF0A80"/>
    <w:rPr>
      <w:rFonts w:ascii="Poppins" w:hAnsi="Poppins"/>
      <w:b/>
      <w:i w:val="0"/>
      <w:color w:val="000000" w:themeColor="text1"/>
    </w:rPr>
  </w:style>
  <w:style w:type="paragraph" w:customStyle="1" w:styleId="DocumentTitle">
    <w:name w:val="Document Title"/>
    <w:next w:val="DocumentSubtitle"/>
    <w:uiPriority w:val="26"/>
    <w:rsid w:val="00AF0A80"/>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nhideWhenUsed/>
    <w:rsid w:val="00AF0A80"/>
    <w:pPr>
      <w:spacing w:after="0"/>
      <w:ind w:left="3969"/>
      <w:jc w:val="right"/>
    </w:pPr>
    <w:rPr>
      <w:noProof/>
      <w:sz w:val="18"/>
    </w:rPr>
  </w:style>
  <w:style w:type="paragraph" w:styleId="BalloonText">
    <w:name w:val="Balloon Text"/>
    <w:basedOn w:val="Normal"/>
    <w:link w:val="BalloonTextChar"/>
    <w:uiPriority w:val="99"/>
    <w:semiHidden/>
    <w:unhideWhenUsed/>
    <w:rsid w:val="00AF0A8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A80"/>
    <w:rPr>
      <w:rFonts w:ascii="Tahoma" w:eastAsia="Arial" w:hAnsi="Tahoma" w:cs="Tahoma"/>
      <w:kern w:val="3"/>
      <w:sz w:val="16"/>
      <w:szCs w:val="16"/>
      <w:lang w:val="en-GB"/>
    </w:rPr>
  </w:style>
  <w:style w:type="character" w:customStyle="1" w:styleId="HeaderChar">
    <w:name w:val="Header Char"/>
    <w:basedOn w:val="DefaultParagraphFont"/>
    <w:link w:val="Header"/>
    <w:rsid w:val="00AF0A80"/>
    <w:rPr>
      <w:rFonts w:ascii="Arial" w:eastAsia="Arial" w:hAnsi="Arial" w:cs="Arial"/>
      <w:noProof/>
      <w:kern w:val="3"/>
      <w:sz w:val="18"/>
      <w:szCs w:val="22"/>
      <w:lang w:val="en-GB"/>
    </w:rPr>
  </w:style>
  <w:style w:type="character" w:customStyle="1" w:styleId="Heading1Char">
    <w:name w:val="Heading 1 Char"/>
    <w:basedOn w:val="DefaultParagraphFont"/>
    <w:link w:val="Heading1"/>
    <w:rsid w:val="00AF0A80"/>
    <w:rPr>
      <w:rFonts w:ascii="Arial" w:eastAsiaTheme="majorEastAsia" w:hAnsi="Arial" w:cstheme="majorBidi"/>
      <w:b/>
      <w:bCs/>
      <w:color w:val="3F0731" w:themeColor="text2"/>
      <w:kern w:val="3"/>
      <w:sz w:val="28"/>
      <w:szCs w:val="28"/>
      <w:lang w:val="en-GB"/>
    </w:rPr>
  </w:style>
  <w:style w:type="character" w:customStyle="1" w:styleId="Heading2Char">
    <w:name w:val="Heading 2 Char"/>
    <w:basedOn w:val="DefaultParagraphFont"/>
    <w:link w:val="Heading2"/>
    <w:rsid w:val="00AF0A80"/>
    <w:rPr>
      <w:rFonts w:ascii="Arial" w:eastAsiaTheme="majorEastAsia" w:hAnsi="Arial" w:cstheme="majorBidi"/>
      <w:b/>
      <w:bCs/>
      <w:color w:val="3F0731" w:themeColor="text2"/>
      <w:kern w:val="3"/>
      <w:sz w:val="28"/>
      <w:szCs w:val="26"/>
      <w:lang w:val="en-GB"/>
    </w:rPr>
  </w:style>
  <w:style w:type="table" w:styleId="TableGrid">
    <w:name w:val="Table Grid"/>
    <w:basedOn w:val="TableNormal"/>
    <w:uiPriority w:val="39"/>
    <w:rsid w:val="00AF0A8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F0A80"/>
    <w:pPr>
      <w:spacing w:before="60" w:after="60"/>
    </w:pPr>
    <w:rPr>
      <w:lang w:eastAsia="en-NZ"/>
    </w:rPr>
  </w:style>
  <w:style w:type="paragraph" w:styleId="ListBullet">
    <w:name w:val="List Bullet"/>
    <w:basedOn w:val="Normal"/>
    <w:uiPriority w:val="99"/>
    <w:semiHidden/>
    <w:rsid w:val="00AF0A80"/>
    <w:pPr>
      <w:numPr>
        <w:numId w:val="2"/>
      </w:numPr>
      <w:contextualSpacing/>
    </w:pPr>
  </w:style>
  <w:style w:type="paragraph" w:styleId="ListBullet2">
    <w:name w:val="List Bullet 2"/>
    <w:basedOn w:val="Normal"/>
    <w:uiPriority w:val="99"/>
    <w:semiHidden/>
    <w:rsid w:val="00AF0A80"/>
    <w:pPr>
      <w:numPr>
        <w:numId w:val="3"/>
      </w:numPr>
      <w:contextualSpacing/>
    </w:pPr>
  </w:style>
  <w:style w:type="paragraph" w:styleId="ListBullet3">
    <w:name w:val="List Bullet 3"/>
    <w:basedOn w:val="Normal"/>
    <w:uiPriority w:val="99"/>
    <w:semiHidden/>
    <w:rsid w:val="00AF0A80"/>
    <w:pPr>
      <w:numPr>
        <w:numId w:val="4"/>
      </w:numPr>
      <w:contextualSpacing/>
    </w:pPr>
  </w:style>
  <w:style w:type="paragraph" w:styleId="ListBullet4">
    <w:name w:val="List Bullet 4"/>
    <w:basedOn w:val="Normal"/>
    <w:uiPriority w:val="99"/>
    <w:semiHidden/>
    <w:rsid w:val="00AF0A80"/>
    <w:pPr>
      <w:numPr>
        <w:numId w:val="5"/>
      </w:numPr>
      <w:contextualSpacing/>
    </w:pPr>
  </w:style>
  <w:style w:type="paragraph" w:styleId="ListBullet5">
    <w:name w:val="List Bullet 5"/>
    <w:basedOn w:val="Normal"/>
    <w:uiPriority w:val="99"/>
    <w:semiHidden/>
    <w:rsid w:val="00AF0A80"/>
    <w:pPr>
      <w:numPr>
        <w:numId w:val="6"/>
      </w:numPr>
      <w:contextualSpacing/>
    </w:pPr>
  </w:style>
  <w:style w:type="paragraph" w:styleId="ListNumber">
    <w:name w:val="List Number"/>
    <w:basedOn w:val="Normal"/>
    <w:uiPriority w:val="99"/>
    <w:semiHidden/>
    <w:rsid w:val="00AF0A80"/>
    <w:pPr>
      <w:numPr>
        <w:numId w:val="7"/>
      </w:numPr>
      <w:contextualSpacing/>
    </w:pPr>
  </w:style>
  <w:style w:type="paragraph" w:styleId="ListNumber2">
    <w:name w:val="List Number 2"/>
    <w:basedOn w:val="Normal"/>
    <w:uiPriority w:val="99"/>
    <w:semiHidden/>
    <w:rsid w:val="00AF0A80"/>
    <w:pPr>
      <w:numPr>
        <w:numId w:val="8"/>
      </w:numPr>
      <w:contextualSpacing/>
    </w:pPr>
  </w:style>
  <w:style w:type="paragraph" w:styleId="ListNumber3">
    <w:name w:val="List Number 3"/>
    <w:basedOn w:val="Normal"/>
    <w:uiPriority w:val="99"/>
    <w:semiHidden/>
    <w:rsid w:val="00AF0A80"/>
    <w:pPr>
      <w:numPr>
        <w:numId w:val="9"/>
      </w:numPr>
      <w:contextualSpacing/>
    </w:pPr>
  </w:style>
  <w:style w:type="paragraph" w:styleId="ListNumber4">
    <w:name w:val="List Number 4"/>
    <w:basedOn w:val="Normal"/>
    <w:uiPriority w:val="99"/>
    <w:semiHidden/>
    <w:rsid w:val="00AF0A80"/>
    <w:pPr>
      <w:numPr>
        <w:numId w:val="10"/>
      </w:numPr>
      <w:contextualSpacing/>
    </w:pPr>
  </w:style>
  <w:style w:type="paragraph" w:styleId="ListNumber5">
    <w:name w:val="List Number 5"/>
    <w:basedOn w:val="Normal"/>
    <w:uiPriority w:val="99"/>
    <w:semiHidden/>
    <w:rsid w:val="00AF0A80"/>
    <w:pPr>
      <w:numPr>
        <w:numId w:val="11"/>
      </w:numPr>
      <w:contextualSpacing/>
    </w:pPr>
  </w:style>
  <w:style w:type="paragraph" w:styleId="List">
    <w:name w:val="List"/>
    <w:basedOn w:val="Normal"/>
    <w:uiPriority w:val="99"/>
    <w:semiHidden/>
    <w:rsid w:val="00AF0A80"/>
    <w:pPr>
      <w:ind w:left="283" w:hanging="283"/>
      <w:contextualSpacing/>
    </w:pPr>
  </w:style>
  <w:style w:type="paragraph" w:styleId="List2">
    <w:name w:val="List 2"/>
    <w:basedOn w:val="Normal"/>
    <w:uiPriority w:val="99"/>
    <w:semiHidden/>
    <w:rsid w:val="00AF0A80"/>
    <w:pPr>
      <w:ind w:left="566" w:hanging="283"/>
      <w:contextualSpacing/>
    </w:pPr>
  </w:style>
  <w:style w:type="paragraph" w:styleId="List3">
    <w:name w:val="List 3"/>
    <w:basedOn w:val="Normal"/>
    <w:uiPriority w:val="99"/>
    <w:semiHidden/>
    <w:rsid w:val="00AF0A80"/>
    <w:pPr>
      <w:ind w:left="849" w:hanging="283"/>
      <w:contextualSpacing/>
    </w:pPr>
  </w:style>
  <w:style w:type="paragraph" w:styleId="List4">
    <w:name w:val="List 4"/>
    <w:basedOn w:val="Normal"/>
    <w:uiPriority w:val="99"/>
    <w:semiHidden/>
    <w:rsid w:val="00AF0A80"/>
    <w:pPr>
      <w:ind w:left="1132" w:hanging="283"/>
      <w:contextualSpacing/>
    </w:pPr>
  </w:style>
  <w:style w:type="paragraph" w:styleId="List5">
    <w:name w:val="List 5"/>
    <w:basedOn w:val="Normal"/>
    <w:uiPriority w:val="99"/>
    <w:semiHidden/>
    <w:rsid w:val="00AF0A80"/>
    <w:pPr>
      <w:ind w:left="1415" w:hanging="283"/>
      <w:contextualSpacing/>
    </w:pPr>
  </w:style>
  <w:style w:type="character" w:styleId="CommentReference">
    <w:name w:val="annotation reference"/>
    <w:basedOn w:val="DefaultParagraphFont"/>
    <w:uiPriority w:val="99"/>
    <w:unhideWhenUsed/>
    <w:rsid w:val="00AF0A80"/>
    <w:rPr>
      <w:sz w:val="16"/>
      <w:szCs w:val="16"/>
    </w:rPr>
  </w:style>
  <w:style w:type="paragraph" w:styleId="CommentText">
    <w:name w:val="annotation text"/>
    <w:basedOn w:val="Normal"/>
    <w:link w:val="CommentTextChar"/>
    <w:uiPriority w:val="99"/>
    <w:unhideWhenUsed/>
    <w:rsid w:val="00AF0A80"/>
  </w:style>
  <w:style w:type="character" w:customStyle="1" w:styleId="CommentTextChar">
    <w:name w:val="Comment Text Char"/>
    <w:basedOn w:val="DefaultParagraphFont"/>
    <w:link w:val="CommentText"/>
    <w:uiPriority w:val="99"/>
    <w:rsid w:val="00AF0A80"/>
    <w:rPr>
      <w:rFonts w:ascii="Arial" w:eastAsia="Arial" w:hAnsi="Arial" w:cs="Arial"/>
      <w:kern w:val="3"/>
      <w:sz w:val="22"/>
      <w:szCs w:val="22"/>
      <w:lang w:val="en-GB"/>
    </w:rPr>
  </w:style>
  <w:style w:type="paragraph" w:styleId="CommentSubject">
    <w:name w:val="annotation subject"/>
    <w:basedOn w:val="CommentText"/>
    <w:next w:val="CommentText"/>
    <w:link w:val="CommentSubjectChar"/>
    <w:uiPriority w:val="99"/>
    <w:semiHidden/>
    <w:unhideWhenUsed/>
    <w:rsid w:val="00AF0A80"/>
    <w:rPr>
      <w:b/>
      <w:bCs/>
    </w:rPr>
  </w:style>
  <w:style w:type="character" w:customStyle="1" w:styleId="CommentSubjectChar">
    <w:name w:val="Comment Subject Char"/>
    <w:basedOn w:val="CommentTextChar"/>
    <w:link w:val="CommentSubject"/>
    <w:uiPriority w:val="99"/>
    <w:semiHidden/>
    <w:rsid w:val="00AF0A80"/>
    <w:rPr>
      <w:rFonts w:ascii="Arial" w:eastAsia="Arial" w:hAnsi="Arial" w:cs="Arial"/>
      <w:b/>
      <w:bCs/>
      <w:kern w:val="3"/>
      <w:sz w:val="22"/>
      <w:szCs w:val="22"/>
      <w:lang w:val="en-GB"/>
    </w:rPr>
  </w:style>
  <w:style w:type="character" w:styleId="Emphasis">
    <w:name w:val="Emphasis"/>
    <w:basedOn w:val="DefaultParagraphFont"/>
    <w:uiPriority w:val="27"/>
    <w:qFormat/>
    <w:rsid w:val="00AF0A80"/>
    <w:rPr>
      <w:rFonts w:ascii="Poppins" w:hAnsi="Poppins"/>
      <w:i/>
      <w:iCs/>
    </w:rPr>
  </w:style>
  <w:style w:type="paragraph" w:customStyle="1" w:styleId="DocumentSubtitle">
    <w:name w:val="Document Subtitle"/>
    <w:basedOn w:val="DocumentTitle"/>
    <w:next w:val="Normal"/>
    <w:uiPriority w:val="26"/>
    <w:rsid w:val="00AF0A8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F0A80"/>
    <w:rPr>
      <w:rFonts w:ascii="Arial" w:eastAsiaTheme="majorEastAsia" w:hAnsi="Arial" w:cstheme="majorBidi"/>
      <w:color w:val="3F0731" w:themeColor="text2"/>
      <w:kern w:val="3"/>
      <w:sz w:val="24"/>
      <w:szCs w:val="24"/>
      <w:lang w:val="en-GB"/>
    </w:rPr>
  </w:style>
  <w:style w:type="character" w:customStyle="1" w:styleId="Heading5Char">
    <w:name w:val="Heading 5 Char"/>
    <w:basedOn w:val="DefaultParagraphFont"/>
    <w:link w:val="Heading5"/>
    <w:uiPriority w:val="23"/>
    <w:semiHidden/>
    <w:rsid w:val="00AF0A80"/>
    <w:rPr>
      <w:rFonts w:asciiTheme="majorHAnsi" w:eastAsiaTheme="majorEastAsia" w:hAnsiTheme="majorHAnsi" w:cstheme="majorBidi"/>
      <w:color w:val="2F0524" w:themeColor="accent1" w:themeShade="BF"/>
      <w:kern w:val="3"/>
      <w:sz w:val="22"/>
      <w:szCs w:val="22"/>
      <w:lang w:val="en-GB"/>
    </w:rPr>
  </w:style>
  <w:style w:type="paragraph" w:customStyle="1" w:styleId="Bullet1">
    <w:name w:val="Bullet 1"/>
    <w:basedOn w:val="BodyText"/>
    <w:uiPriority w:val="1"/>
    <w:qFormat/>
    <w:rsid w:val="00AF0A80"/>
    <w:pPr>
      <w:numPr>
        <w:numId w:val="15"/>
      </w:numPr>
    </w:pPr>
  </w:style>
  <w:style w:type="paragraph" w:customStyle="1" w:styleId="Bullet2">
    <w:name w:val="Bullet 2"/>
    <w:basedOn w:val="BodyText"/>
    <w:uiPriority w:val="1"/>
    <w:qFormat/>
    <w:rsid w:val="00AF0A80"/>
    <w:pPr>
      <w:numPr>
        <w:numId w:val="16"/>
      </w:numPr>
    </w:pPr>
  </w:style>
  <w:style w:type="paragraph" w:customStyle="1" w:styleId="Bullet3">
    <w:name w:val="Bullet 3"/>
    <w:basedOn w:val="BodyText"/>
    <w:uiPriority w:val="1"/>
    <w:qFormat/>
    <w:rsid w:val="00AF0A80"/>
    <w:pPr>
      <w:numPr>
        <w:numId w:val="17"/>
      </w:numPr>
    </w:pPr>
  </w:style>
  <w:style w:type="paragraph" w:customStyle="1" w:styleId="NumberedBullet1">
    <w:name w:val="Numbered Bullet 1"/>
    <w:basedOn w:val="BodyText"/>
    <w:uiPriority w:val="5"/>
    <w:qFormat/>
    <w:rsid w:val="00AF0A80"/>
    <w:pPr>
      <w:numPr>
        <w:numId w:val="18"/>
      </w:numPr>
      <w:spacing w:before="60" w:after="60"/>
    </w:pPr>
  </w:style>
  <w:style w:type="paragraph" w:customStyle="1" w:styleId="NumberedBullet2">
    <w:name w:val="Numbered Bullet 2"/>
    <w:basedOn w:val="BodyText"/>
    <w:uiPriority w:val="5"/>
    <w:qFormat/>
    <w:rsid w:val="00AF0A80"/>
    <w:pPr>
      <w:numPr>
        <w:ilvl w:val="1"/>
        <w:numId w:val="18"/>
      </w:numPr>
      <w:tabs>
        <w:tab w:val="left" w:pos="709"/>
      </w:tabs>
    </w:pPr>
  </w:style>
  <w:style w:type="paragraph" w:customStyle="1" w:styleId="NumberedBullet3">
    <w:name w:val="Numbered Bullet 3"/>
    <w:basedOn w:val="BodyText"/>
    <w:uiPriority w:val="5"/>
    <w:qFormat/>
    <w:rsid w:val="00AF0A80"/>
    <w:pPr>
      <w:numPr>
        <w:ilvl w:val="2"/>
        <w:numId w:val="18"/>
      </w:numPr>
      <w:tabs>
        <w:tab w:val="left" w:pos="1276"/>
      </w:tabs>
    </w:pPr>
  </w:style>
  <w:style w:type="numbering" w:customStyle="1" w:styleId="NumberedBulletsList">
    <w:name w:val="Numbered Bullets List"/>
    <w:uiPriority w:val="99"/>
    <w:rsid w:val="00AF0A80"/>
    <w:pPr>
      <w:numPr>
        <w:numId w:val="12"/>
      </w:numPr>
    </w:pPr>
  </w:style>
  <w:style w:type="paragraph" w:customStyle="1" w:styleId="Indent1">
    <w:name w:val="Indent 1"/>
    <w:basedOn w:val="BodyText"/>
    <w:uiPriority w:val="6"/>
    <w:semiHidden/>
    <w:unhideWhenUsed/>
    <w:qFormat/>
    <w:rsid w:val="00AF0A80"/>
    <w:pPr>
      <w:ind w:left="284"/>
    </w:pPr>
  </w:style>
  <w:style w:type="paragraph" w:customStyle="1" w:styleId="Indent2">
    <w:name w:val="Indent 2"/>
    <w:basedOn w:val="BodyText"/>
    <w:uiPriority w:val="6"/>
    <w:semiHidden/>
    <w:unhideWhenUsed/>
    <w:qFormat/>
    <w:rsid w:val="00AF0A80"/>
    <w:pPr>
      <w:ind w:left="567"/>
    </w:pPr>
  </w:style>
  <w:style w:type="paragraph" w:customStyle="1" w:styleId="Indent3">
    <w:name w:val="Indent 3"/>
    <w:basedOn w:val="BodyText"/>
    <w:uiPriority w:val="6"/>
    <w:semiHidden/>
    <w:unhideWhenUsed/>
    <w:qFormat/>
    <w:rsid w:val="00AF0A80"/>
    <w:pPr>
      <w:ind w:left="851"/>
    </w:pPr>
  </w:style>
  <w:style w:type="paragraph" w:customStyle="1" w:styleId="ShadedHeading">
    <w:name w:val="Shaded Heading"/>
    <w:basedOn w:val="BodyText"/>
    <w:next w:val="ShadedBody"/>
    <w:uiPriority w:val="10"/>
    <w:rsid w:val="00AF0A80"/>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F0A80"/>
    <w:rPr>
      <w:color w:val="808080"/>
    </w:rPr>
  </w:style>
  <w:style w:type="paragraph" w:customStyle="1" w:styleId="Authors">
    <w:name w:val="Authors"/>
    <w:basedOn w:val="Footer"/>
    <w:link w:val="AuthorsChar"/>
    <w:uiPriority w:val="99"/>
    <w:rsid w:val="00AF0A80"/>
    <w:pPr>
      <w:spacing w:before="60" w:after="60"/>
    </w:pPr>
  </w:style>
  <w:style w:type="character" w:customStyle="1" w:styleId="Heading4Char">
    <w:name w:val="Heading 4 Char"/>
    <w:aliases w:val="Heading 4 (table &amp; chart) Char"/>
    <w:basedOn w:val="DefaultParagraphFont"/>
    <w:link w:val="Heading4"/>
    <w:uiPriority w:val="23"/>
    <w:semiHidden/>
    <w:rsid w:val="00AF0A80"/>
    <w:rPr>
      <w:rFonts w:asciiTheme="majorHAnsi" w:eastAsiaTheme="majorEastAsia" w:hAnsiTheme="majorHAnsi" w:cstheme="majorBidi"/>
      <w:b/>
      <w:iCs/>
      <w:color w:val="7A3864" w:themeColor="accent2"/>
      <w:kern w:val="3"/>
      <w:sz w:val="22"/>
      <w:szCs w:val="22"/>
      <w:lang w:val="en-GB"/>
    </w:rPr>
  </w:style>
  <w:style w:type="character" w:customStyle="1" w:styleId="Heading6Char">
    <w:name w:val="Heading 6 Char"/>
    <w:basedOn w:val="DefaultParagraphFont"/>
    <w:link w:val="Heading6"/>
    <w:uiPriority w:val="23"/>
    <w:semiHidden/>
    <w:rsid w:val="00AF0A80"/>
    <w:rPr>
      <w:rFonts w:asciiTheme="majorHAnsi" w:eastAsiaTheme="majorEastAsia" w:hAnsiTheme="majorHAnsi" w:cstheme="majorBidi"/>
      <w:color w:val="1F0318" w:themeColor="accent1" w:themeShade="7F"/>
      <w:kern w:val="3"/>
      <w:sz w:val="22"/>
      <w:szCs w:val="22"/>
      <w:lang w:val="en-GB"/>
    </w:rPr>
  </w:style>
  <w:style w:type="character" w:customStyle="1" w:styleId="Heading7Char">
    <w:name w:val="Heading 7 Char"/>
    <w:basedOn w:val="DefaultParagraphFont"/>
    <w:link w:val="Heading7"/>
    <w:uiPriority w:val="23"/>
    <w:semiHidden/>
    <w:rsid w:val="00AF0A80"/>
    <w:rPr>
      <w:rFonts w:asciiTheme="majorHAnsi" w:eastAsiaTheme="majorEastAsia" w:hAnsiTheme="majorHAnsi" w:cstheme="majorBidi"/>
      <w:i/>
      <w:iCs/>
      <w:color w:val="1F0318" w:themeColor="accent1" w:themeShade="7F"/>
      <w:kern w:val="3"/>
      <w:sz w:val="22"/>
      <w:szCs w:val="22"/>
      <w:lang w:val="en-GB"/>
    </w:rPr>
  </w:style>
  <w:style w:type="character" w:customStyle="1" w:styleId="Heading8Char">
    <w:name w:val="Heading 8 Char"/>
    <w:basedOn w:val="DefaultParagraphFont"/>
    <w:link w:val="Heading8"/>
    <w:uiPriority w:val="23"/>
    <w:semiHidden/>
    <w:rsid w:val="00AF0A80"/>
    <w:rPr>
      <w:rFonts w:asciiTheme="majorHAnsi" w:eastAsiaTheme="majorEastAsia" w:hAnsiTheme="majorHAnsi" w:cstheme="majorBidi"/>
      <w:color w:val="272727" w:themeColor="text1" w:themeTint="D8"/>
      <w:kern w:val="3"/>
      <w:sz w:val="21"/>
      <w:szCs w:val="21"/>
      <w:lang w:val="en-GB"/>
    </w:rPr>
  </w:style>
  <w:style w:type="character" w:customStyle="1" w:styleId="Heading9Char">
    <w:name w:val="Heading 9 Char"/>
    <w:basedOn w:val="DefaultParagraphFont"/>
    <w:link w:val="Heading9"/>
    <w:uiPriority w:val="23"/>
    <w:semiHidden/>
    <w:rsid w:val="00AF0A80"/>
    <w:rPr>
      <w:rFonts w:asciiTheme="majorHAnsi" w:eastAsiaTheme="majorEastAsia" w:hAnsiTheme="majorHAnsi" w:cstheme="majorBidi"/>
      <w:i/>
      <w:iCs/>
      <w:color w:val="272727" w:themeColor="text1" w:themeTint="D8"/>
      <w:kern w:val="3"/>
      <w:sz w:val="21"/>
      <w:szCs w:val="21"/>
      <w:lang w:val="en-GB"/>
    </w:rPr>
  </w:style>
  <w:style w:type="paragraph" w:styleId="Title">
    <w:name w:val="Title"/>
    <w:basedOn w:val="Normal"/>
    <w:next w:val="Normal"/>
    <w:link w:val="TitleChar"/>
    <w:uiPriority w:val="25"/>
    <w:qFormat/>
    <w:rsid w:val="00AF0A8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F0A80"/>
    <w:rPr>
      <w:rFonts w:ascii="Arial" w:eastAsiaTheme="majorEastAsia" w:hAnsi="Arial" w:cstheme="majorBidi"/>
      <w:spacing w:val="-10"/>
      <w:kern w:val="28"/>
      <w:sz w:val="56"/>
      <w:szCs w:val="56"/>
      <w:lang w:val="en-GB"/>
    </w:rPr>
  </w:style>
  <w:style w:type="paragraph" w:customStyle="1" w:styleId="TableRowHeading">
    <w:name w:val="Table Row Heading"/>
    <w:basedOn w:val="TableBody"/>
    <w:uiPriority w:val="7"/>
    <w:qFormat/>
    <w:rsid w:val="00AF0A80"/>
    <w:rPr>
      <w:b/>
    </w:rPr>
  </w:style>
  <w:style w:type="character" w:customStyle="1" w:styleId="HighlightAccent4">
    <w:name w:val="Highlight Accent 4"/>
    <w:basedOn w:val="DefaultParagraphFont"/>
    <w:uiPriority w:val="9"/>
    <w:qFormat/>
    <w:rsid w:val="00AF0A80"/>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F0A80"/>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F0A80"/>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AF0A80"/>
    <w:rPr>
      <w:color w:val="000000" w:themeColor="text1"/>
      <w:u w:val="single"/>
    </w:rPr>
  </w:style>
  <w:style w:type="paragraph" w:styleId="ListParagraph">
    <w:name w:val="List Paragraph"/>
    <w:basedOn w:val="Normal"/>
    <w:link w:val="ListParagraphChar"/>
    <w:uiPriority w:val="34"/>
    <w:qFormat/>
    <w:rsid w:val="00AF0A80"/>
    <w:pPr>
      <w:ind w:left="720"/>
      <w:contextualSpacing/>
    </w:pPr>
  </w:style>
  <w:style w:type="paragraph" w:customStyle="1" w:styleId="Heading1Numbered">
    <w:name w:val="Heading 1 Numbered"/>
    <w:basedOn w:val="Heading1"/>
    <w:next w:val="BodyText"/>
    <w:uiPriority w:val="4"/>
    <w:qFormat/>
    <w:rsid w:val="00AF0A80"/>
    <w:pPr>
      <w:numPr>
        <w:numId w:val="19"/>
      </w:numPr>
    </w:pPr>
  </w:style>
  <w:style w:type="character" w:customStyle="1" w:styleId="HighlightAccent2">
    <w:name w:val="Highlight Accent 2"/>
    <w:basedOn w:val="DefaultParagraphFont"/>
    <w:uiPriority w:val="9"/>
    <w:qFormat/>
    <w:rsid w:val="00AF0A80"/>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F0A80"/>
    <w:rPr>
      <w:b/>
      <w:i/>
    </w:rPr>
  </w:style>
  <w:style w:type="paragraph" w:styleId="NoSpacing">
    <w:name w:val="No Spacing"/>
    <w:next w:val="BodyText"/>
    <w:rsid w:val="00AF0A80"/>
    <w:pPr>
      <w:spacing w:after="0"/>
    </w:pPr>
    <w:rPr>
      <w:sz w:val="18"/>
      <w:lang w:val="en-GB"/>
    </w:rPr>
  </w:style>
  <w:style w:type="paragraph" w:styleId="TOC2">
    <w:name w:val="toc 2"/>
    <w:basedOn w:val="Normal"/>
    <w:next w:val="Normal"/>
    <w:autoRedefine/>
    <w:uiPriority w:val="39"/>
    <w:rsid w:val="00AF0A80"/>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F0A80"/>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F0A80"/>
    <w:pPr>
      <w:framePr w:wrap="notBeside" w:hAnchor="text" w:y="710"/>
    </w:pPr>
  </w:style>
  <w:style w:type="paragraph" w:customStyle="1" w:styleId="Dateofpapers">
    <w:name w:val="Date of papers"/>
    <w:basedOn w:val="Footer"/>
    <w:link w:val="DateofpapersChar"/>
    <w:uiPriority w:val="99"/>
    <w:rsid w:val="00AF0A80"/>
    <w:pPr>
      <w:spacing w:before="60" w:after="60"/>
    </w:pPr>
  </w:style>
  <w:style w:type="paragraph" w:customStyle="1" w:styleId="Introtext">
    <w:name w:val="Intro text"/>
    <w:basedOn w:val="Normal"/>
    <w:uiPriority w:val="99"/>
    <w:qFormat/>
    <w:rsid w:val="00AF0A80"/>
    <w:rPr>
      <w:color w:val="3F0731" w:themeColor="text2"/>
    </w:rPr>
  </w:style>
  <w:style w:type="paragraph" w:customStyle="1" w:styleId="FrameBody">
    <w:name w:val="Frame Body"/>
    <w:basedOn w:val="FrameHeading"/>
    <w:uiPriority w:val="13"/>
    <w:rsid w:val="00AF0A80"/>
    <w:pPr>
      <w:framePr w:wrap="around"/>
    </w:pPr>
    <w:rPr>
      <w:b w:val="0"/>
      <w:sz w:val="20"/>
    </w:rPr>
  </w:style>
  <w:style w:type="paragraph" w:styleId="BodyText">
    <w:name w:val="Body Text"/>
    <w:link w:val="BodyTextChar"/>
    <w:qFormat/>
    <w:rsid w:val="00AF0A80"/>
    <w:rPr>
      <w:rFonts w:ascii="Poppins" w:hAnsi="Poppins"/>
      <w:color w:val="000000" w:themeColor="text1"/>
      <w:lang w:val="en-GB"/>
    </w:rPr>
  </w:style>
  <w:style w:type="character" w:customStyle="1" w:styleId="BodyTextChar">
    <w:name w:val="Body Text Char"/>
    <w:basedOn w:val="DefaultParagraphFont"/>
    <w:link w:val="BodyText"/>
    <w:rsid w:val="00AF0A80"/>
    <w:rPr>
      <w:rFonts w:ascii="Poppins" w:hAnsi="Poppins"/>
      <w:color w:val="000000" w:themeColor="text1"/>
      <w:lang w:val="en-GB"/>
    </w:rPr>
  </w:style>
  <w:style w:type="numbering" w:customStyle="1" w:styleId="Bullets">
    <w:name w:val="Bullets"/>
    <w:uiPriority w:val="99"/>
    <w:rsid w:val="00AF0A80"/>
    <w:pPr>
      <w:numPr>
        <w:numId w:val="13"/>
      </w:numPr>
    </w:pPr>
  </w:style>
  <w:style w:type="paragraph" w:customStyle="1" w:styleId="TableTitle">
    <w:name w:val="Table Title"/>
    <w:basedOn w:val="BodyText"/>
    <w:next w:val="BodyText"/>
    <w:uiPriority w:val="6"/>
    <w:qFormat/>
    <w:rsid w:val="00AF0A80"/>
    <w:pPr>
      <w:keepNext/>
      <w:keepLines/>
      <w:spacing w:before="120"/>
    </w:pPr>
    <w:rPr>
      <w:rFonts w:cstheme="majorHAnsi"/>
      <w:b/>
      <w:color w:val="3F0731" w:themeColor="text2"/>
    </w:rPr>
  </w:style>
  <w:style w:type="paragraph" w:customStyle="1" w:styleId="ShadedBody">
    <w:name w:val="Shaded Body"/>
    <w:basedOn w:val="ShadedHeading"/>
    <w:uiPriority w:val="11"/>
    <w:rsid w:val="00AF0A80"/>
    <w:pPr>
      <w:keepNext w:val="0"/>
      <w:spacing w:before="0"/>
    </w:pPr>
    <w:rPr>
      <w:sz w:val="20"/>
    </w:rPr>
  </w:style>
  <w:style w:type="paragraph" w:customStyle="1" w:styleId="FrameHeading">
    <w:name w:val="Frame Heading"/>
    <w:basedOn w:val="BodyText"/>
    <w:next w:val="FrameBody"/>
    <w:uiPriority w:val="12"/>
    <w:rsid w:val="00AF0A80"/>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F0A80"/>
    <w:rPr>
      <w:rFonts w:ascii="Arial" w:eastAsia="Arial" w:hAnsi="Arial" w:cs="Arial"/>
      <w:kern w:val="3"/>
      <w:sz w:val="22"/>
      <w:szCs w:val="22"/>
      <w:lang w:val="en-GB"/>
    </w:rPr>
  </w:style>
  <w:style w:type="character" w:customStyle="1" w:styleId="DateofpapersChar">
    <w:name w:val="Date of papers Char"/>
    <w:basedOn w:val="FooterChar"/>
    <w:link w:val="Dateofpapers"/>
    <w:uiPriority w:val="99"/>
    <w:rsid w:val="00AF0A80"/>
    <w:rPr>
      <w:rFonts w:ascii="Arial" w:eastAsia="Arial" w:hAnsi="Arial" w:cs="Arial"/>
      <w:kern w:val="3"/>
      <w:sz w:val="22"/>
      <w:szCs w:val="22"/>
      <w:lang w:val="en-GB"/>
    </w:rPr>
  </w:style>
  <w:style w:type="paragraph" w:customStyle="1" w:styleId="CVName">
    <w:name w:val="CV Name"/>
    <w:basedOn w:val="BodyText"/>
    <w:uiPriority w:val="99"/>
    <w:qFormat/>
    <w:rsid w:val="00AF0A80"/>
    <w:pPr>
      <w:spacing w:before="60" w:after="0"/>
    </w:pPr>
    <w:rPr>
      <w:b/>
      <w:bCs/>
      <w:color w:val="3F0731" w:themeColor="text2"/>
      <w:sz w:val="22"/>
    </w:rPr>
  </w:style>
  <w:style w:type="paragraph" w:customStyle="1" w:styleId="CVlocation">
    <w:name w:val="CV location"/>
    <w:basedOn w:val="BodyText"/>
    <w:uiPriority w:val="99"/>
    <w:rsid w:val="00AF0A80"/>
    <w:pPr>
      <w:spacing w:after="0"/>
    </w:pPr>
    <w:rPr>
      <w:sz w:val="18"/>
    </w:rPr>
  </w:style>
  <w:style w:type="paragraph" w:customStyle="1" w:styleId="CVTitle">
    <w:name w:val="CV Title"/>
    <w:basedOn w:val="BodyText"/>
    <w:uiPriority w:val="99"/>
    <w:qFormat/>
    <w:rsid w:val="00AF0A80"/>
    <w:pPr>
      <w:spacing w:after="0"/>
    </w:pPr>
  </w:style>
  <w:style w:type="paragraph" w:customStyle="1" w:styleId="Backcoverdisclaimer">
    <w:name w:val="Back cover disclaimer"/>
    <w:basedOn w:val="Footer"/>
    <w:uiPriority w:val="99"/>
    <w:qFormat/>
    <w:rsid w:val="00AF0A80"/>
    <w:pPr>
      <w:tabs>
        <w:tab w:val="clear" w:pos="4513"/>
        <w:tab w:val="clear" w:pos="9026"/>
      </w:tabs>
      <w:spacing w:after="160"/>
    </w:pPr>
    <w:rPr>
      <w:noProof/>
      <w:sz w:val="18"/>
    </w:rPr>
  </w:style>
  <w:style w:type="paragraph" w:customStyle="1" w:styleId="Disclaimertext">
    <w:name w:val="Disclaimer text"/>
    <w:basedOn w:val="Backcoverdisclaimer"/>
    <w:uiPriority w:val="99"/>
    <w:rsid w:val="00AF0A80"/>
  </w:style>
  <w:style w:type="paragraph" w:customStyle="1" w:styleId="SourceNotes">
    <w:name w:val="Source &amp; Notes"/>
    <w:basedOn w:val="BodyText"/>
    <w:uiPriority w:val="99"/>
    <w:qFormat/>
    <w:rsid w:val="00AF0A80"/>
    <w:pPr>
      <w:tabs>
        <w:tab w:val="left" w:pos="709"/>
      </w:tabs>
      <w:contextualSpacing/>
    </w:pPr>
    <w:rPr>
      <w:sz w:val="16"/>
    </w:rPr>
  </w:style>
  <w:style w:type="character" w:styleId="UnresolvedMention">
    <w:name w:val="Unresolved Mention"/>
    <w:basedOn w:val="DefaultParagraphFont"/>
    <w:uiPriority w:val="99"/>
    <w:semiHidden/>
    <w:unhideWhenUsed/>
    <w:rsid w:val="00AF0A80"/>
    <w:rPr>
      <w:color w:val="605E5C"/>
      <w:shd w:val="clear" w:color="auto" w:fill="E1DFDD"/>
    </w:rPr>
  </w:style>
  <w:style w:type="character" w:styleId="FollowedHyperlink">
    <w:name w:val="FollowedHyperlink"/>
    <w:basedOn w:val="DefaultParagraphFont"/>
    <w:uiPriority w:val="99"/>
    <w:semiHidden/>
    <w:unhideWhenUsed/>
    <w:rsid w:val="00AF0A80"/>
    <w:rPr>
      <w:color w:val="3F87AA" w:themeColor="followedHyperlink"/>
      <w:u w:val="single"/>
    </w:rPr>
  </w:style>
  <w:style w:type="paragraph" w:customStyle="1" w:styleId="SectionHeading">
    <w:name w:val="Section Heading"/>
    <w:basedOn w:val="DocumentTitle"/>
    <w:uiPriority w:val="99"/>
    <w:rsid w:val="00AF0A80"/>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F0A80"/>
    <w:pPr>
      <w:framePr w:w="10038" w:wrap="notBeside" w:vAnchor="page" w:hAnchor="page" w:x="397" w:y="14053" w:anchorLock="1"/>
      <w:numPr>
        <w:numId w:val="20"/>
      </w:numPr>
      <w:spacing w:after="120" w:line="240" w:lineRule="auto"/>
      <w:ind w:right="306"/>
    </w:pPr>
    <w:rPr>
      <w:b/>
      <w:bCs/>
      <w:color w:val="000000" w:themeColor="text1"/>
      <w:kern w:val="0"/>
      <w:sz w:val="56"/>
    </w:rPr>
  </w:style>
  <w:style w:type="paragraph" w:customStyle="1" w:styleId="SectionSubtitle">
    <w:name w:val="Section Subtitle"/>
    <w:basedOn w:val="Normal"/>
    <w:uiPriority w:val="99"/>
    <w:qFormat/>
    <w:rsid w:val="00AF0A80"/>
    <w:pPr>
      <w:framePr w:w="10038" w:wrap="notBeside" w:vAnchor="page" w:hAnchor="page" w:x="1140" w:y="13885" w:anchorLock="1"/>
      <w:spacing w:after="120" w:line="240" w:lineRule="auto"/>
      <w:ind w:left="1080" w:right="306" w:hanging="720"/>
    </w:pPr>
    <w:rPr>
      <w:color w:val="636462"/>
      <w:kern w:val="0"/>
      <w:sz w:val="52"/>
    </w:rPr>
  </w:style>
  <w:style w:type="character" w:styleId="PageNumber">
    <w:name w:val="page number"/>
    <w:basedOn w:val="DefaultParagraphFont"/>
    <w:uiPriority w:val="99"/>
    <w:semiHidden/>
    <w:unhideWhenUsed/>
    <w:rsid w:val="00AF0A80"/>
  </w:style>
  <w:style w:type="paragraph" w:customStyle="1" w:styleId="Shadedheading0">
    <w:name w:val="Shaded heading"/>
    <w:basedOn w:val="SectionHeader"/>
    <w:uiPriority w:val="99"/>
    <w:qFormat/>
    <w:rsid w:val="00AF0A80"/>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F0A80"/>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F0A80"/>
    <w:pPr>
      <w:tabs>
        <w:tab w:val="center" w:pos="1438"/>
      </w:tabs>
      <w:spacing w:before="60" w:after="0"/>
    </w:pPr>
    <w:rPr>
      <w:color w:val="3F0731" w:themeColor="text2"/>
      <w:sz w:val="18"/>
    </w:rPr>
  </w:style>
  <w:style w:type="paragraph" w:styleId="NormalWeb">
    <w:name w:val="Normal (Web)"/>
    <w:basedOn w:val="Normal"/>
    <w:uiPriority w:val="99"/>
    <w:unhideWhenUsed/>
    <w:rsid w:val="00AF0A80"/>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AF0A80"/>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AF0A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F0A80"/>
    <w:rPr>
      <w:rFonts w:ascii="Arial" w:eastAsiaTheme="majorEastAsia" w:hAnsi="Arial" w:cstheme="majorBidi"/>
      <w:color w:val="595959" w:themeColor="text1" w:themeTint="A6"/>
      <w:spacing w:val="15"/>
      <w:kern w:val="3"/>
      <w:sz w:val="28"/>
      <w:szCs w:val="28"/>
      <w:lang w:val="en-GB"/>
    </w:rPr>
  </w:style>
  <w:style w:type="paragraph" w:styleId="Quote">
    <w:name w:val="Quote"/>
    <w:basedOn w:val="Normal"/>
    <w:next w:val="Normal"/>
    <w:link w:val="QuoteChar"/>
    <w:uiPriority w:val="30"/>
    <w:qFormat/>
    <w:rsid w:val="00AF0A80"/>
    <w:pPr>
      <w:spacing w:before="160"/>
      <w:jc w:val="center"/>
    </w:pPr>
    <w:rPr>
      <w:i/>
      <w:iCs/>
      <w:color w:val="404040" w:themeColor="text1" w:themeTint="BF"/>
    </w:rPr>
  </w:style>
  <w:style w:type="character" w:customStyle="1" w:styleId="QuoteChar">
    <w:name w:val="Quote Char"/>
    <w:basedOn w:val="DefaultParagraphFont"/>
    <w:link w:val="Quote"/>
    <w:uiPriority w:val="30"/>
    <w:rsid w:val="00AF0A80"/>
    <w:rPr>
      <w:rFonts w:ascii="Arial" w:eastAsia="Arial" w:hAnsi="Arial" w:cs="Arial"/>
      <w:i/>
      <w:iCs/>
      <w:color w:val="404040" w:themeColor="text1" w:themeTint="BF"/>
      <w:kern w:val="3"/>
      <w:sz w:val="22"/>
      <w:szCs w:val="22"/>
      <w:lang w:val="en-GB"/>
    </w:rPr>
  </w:style>
  <w:style w:type="character" w:styleId="IntenseEmphasis">
    <w:name w:val="Intense Emphasis"/>
    <w:basedOn w:val="DefaultParagraphFont"/>
    <w:uiPriority w:val="28"/>
    <w:qFormat/>
    <w:rsid w:val="00AF0A80"/>
    <w:rPr>
      <w:i/>
      <w:iCs/>
      <w:color w:val="2F0524" w:themeColor="accent1" w:themeShade="BF"/>
    </w:rPr>
  </w:style>
  <w:style w:type="character" w:styleId="IntenseReference">
    <w:name w:val="Intense Reference"/>
    <w:basedOn w:val="DefaultParagraphFont"/>
    <w:uiPriority w:val="33"/>
    <w:qFormat/>
    <w:rsid w:val="00AF0A80"/>
    <w:rPr>
      <w:b/>
      <w:bCs/>
      <w:smallCaps/>
      <w:color w:val="2F0524" w:themeColor="accent1" w:themeShade="BF"/>
      <w:spacing w:val="5"/>
    </w:rPr>
  </w:style>
  <w:style w:type="paragraph" w:styleId="Caption">
    <w:name w:val="caption"/>
    <w:basedOn w:val="Normal"/>
    <w:next w:val="Normal"/>
    <w:uiPriority w:val="36"/>
    <w:semiHidden/>
    <w:qFormat/>
    <w:rsid w:val="00AF0A80"/>
    <w:pPr>
      <w:spacing w:after="200" w:line="240" w:lineRule="auto"/>
    </w:pPr>
    <w:rPr>
      <w:i/>
      <w:iCs/>
      <w:color w:val="3F0731" w:themeColor="text2"/>
      <w:sz w:val="18"/>
      <w:szCs w:val="18"/>
    </w:rPr>
  </w:style>
  <w:style w:type="character" w:styleId="Strong">
    <w:name w:val="Strong"/>
    <w:basedOn w:val="DefaultParagraphFont"/>
    <w:uiPriority w:val="29"/>
    <w:semiHidden/>
    <w:qFormat/>
    <w:rsid w:val="00AF0A80"/>
    <w:rPr>
      <w:b/>
      <w:bCs/>
    </w:rPr>
  </w:style>
  <w:style w:type="character" w:styleId="SubtleEmphasis">
    <w:name w:val="Subtle Emphasis"/>
    <w:basedOn w:val="DefaultParagraphFont"/>
    <w:uiPriority w:val="26"/>
    <w:semiHidden/>
    <w:qFormat/>
    <w:rsid w:val="00AF0A80"/>
    <w:rPr>
      <w:i/>
      <w:iCs/>
      <w:color w:val="404040" w:themeColor="text1" w:themeTint="BF"/>
    </w:rPr>
  </w:style>
  <w:style w:type="character" w:styleId="SubtleReference">
    <w:name w:val="Subtle Reference"/>
    <w:basedOn w:val="DefaultParagraphFont"/>
    <w:uiPriority w:val="32"/>
    <w:semiHidden/>
    <w:qFormat/>
    <w:rsid w:val="00AF0A80"/>
    <w:rPr>
      <w:smallCaps/>
      <w:color w:val="5A5A5A" w:themeColor="text1" w:themeTint="A5"/>
    </w:rPr>
  </w:style>
  <w:style w:type="character" w:styleId="BookTitle">
    <w:name w:val="Book Title"/>
    <w:basedOn w:val="DefaultParagraphFont"/>
    <w:uiPriority w:val="34"/>
    <w:semiHidden/>
    <w:qFormat/>
    <w:rsid w:val="00AF0A80"/>
    <w:rPr>
      <w:b/>
      <w:bCs/>
      <w:i/>
      <w:iCs/>
      <w:spacing w:val="5"/>
    </w:rPr>
  </w:style>
  <w:style w:type="table" w:styleId="GridTable4-Accent2">
    <w:name w:val="Grid Table 4 Accent 2"/>
    <w:basedOn w:val="TableNormal"/>
    <w:uiPriority w:val="49"/>
    <w:rsid w:val="00AF0A80"/>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BodyText2">
    <w:name w:val="Body Text 2"/>
    <w:basedOn w:val="Normal"/>
    <w:link w:val="BodyText2Char"/>
    <w:uiPriority w:val="99"/>
    <w:semiHidden/>
    <w:unhideWhenUsed/>
    <w:rsid w:val="00AF0A80"/>
    <w:pPr>
      <w:spacing w:after="120" w:line="480" w:lineRule="auto"/>
    </w:pPr>
  </w:style>
  <w:style w:type="character" w:customStyle="1" w:styleId="BodyText2Char">
    <w:name w:val="Body Text 2 Char"/>
    <w:basedOn w:val="DefaultParagraphFont"/>
    <w:link w:val="BodyText2"/>
    <w:uiPriority w:val="99"/>
    <w:semiHidden/>
    <w:rsid w:val="00AF0A80"/>
    <w:rPr>
      <w:rFonts w:ascii="Arial" w:eastAsia="Arial" w:hAnsi="Arial" w:cs="Arial"/>
      <w:kern w:val="3"/>
      <w:sz w:val="22"/>
      <w:szCs w:val="22"/>
      <w:lang w:val="en-GB"/>
    </w:rPr>
  </w:style>
  <w:style w:type="paragraph" w:customStyle="1" w:styleId="CA2">
    <w:name w:val="CA2"/>
    <w:basedOn w:val="Heading1"/>
    <w:next w:val="Normal"/>
    <w:link w:val="CA2Char"/>
    <w:qFormat/>
    <w:rsid w:val="00AF0A80"/>
    <w:pPr>
      <w:shd w:val="clear" w:color="auto" w:fill="385B16" w:themeFill="accent5"/>
      <w:spacing w:after="120"/>
    </w:pPr>
    <w:rPr>
      <w:rFonts w:asciiTheme="majorHAnsi" w:hAnsiTheme="majorHAnsi"/>
      <w:bCs w:val="0"/>
      <w:color w:val="FFFFFF" w:themeColor="background1"/>
      <w:kern w:val="0"/>
      <w:szCs w:val="32"/>
    </w:rPr>
  </w:style>
  <w:style w:type="paragraph" w:customStyle="1" w:styleId="CA3">
    <w:name w:val="CA3"/>
    <w:basedOn w:val="Heading1"/>
    <w:next w:val="Normal"/>
    <w:link w:val="CA3Char"/>
    <w:qFormat/>
    <w:rsid w:val="00AF0A80"/>
    <w:pPr>
      <w:shd w:val="clear" w:color="auto" w:fill="FF00FF" w:themeFill="accent3"/>
      <w:spacing w:after="120"/>
    </w:pPr>
    <w:rPr>
      <w:rFonts w:asciiTheme="majorHAnsi" w:hAnsiTheme="majorHAnsi"/>
      <w:bCs w:val="0"/>
      <w:color w:val="FFFFFF" w:themeColor="background1"/>
      <w:kern w:val="0"/>
      <w:szCs w:val="32"/>
    </w:rPr>
  </w:style>
  <w:style w:type="character" w:customStyle="1" w:styleId="CA2Char">
    <w:name w:val="CA2 Char"/>
    <w:basedOn w:val="DefaultParagraphFont"/>
    <w:link w:val="CA2"/>
    <w:rsid w:val="00AF0A80"/>
    <w:rPr>
      <w:rFonts w:asciiTheme="majorHAnsi" w:eastAsiaTheme="majorEastAsia" w:hAnsiTheme="majorHAnsi" w:cstheme="majorBidi"/>
      <w:b/>
      <w:color w:val="FFFFFF" w:themeColor="background1"/>
      <w:sz w:val="28"/>
      <w:szCs w:val="32"/>
      <w:shd w:val="clear" w:color="auto" w:fill="385B16" w:themeFill="accent5"/>
      <w:lang w:val="en-GB"/>
    </w:rPr>
  </w:style>
  <w:style w:type="paragraph" w:customStyle="1" w:styleId="CA4">
    <w:name w:val="CA4"/>
    <w:basedOn w:val="Heading1"/>
    <w:link w:val="CA4Char"/>
    <w:qFormat/>
    <w:rsid w:val="00AF0A80"/>
    <w:pPr>
      <w:shd w:val="clear" w:color="auto" w:fill="070E40" w:themeFill="accent4"/>
      <w:spacing w:after="120"/>
    </w:pPr>
    <w:rPr>
      <w:rFonts w:asciiTheme="majorHAnsi" w:hAnsiTheme="majorHAnsi"/>
      <w:bCs w:val="0"/>
      <w:color w:val="FFFFFF" w:themeColor="background1"/>
      <w:kern w:val="0"/>
      <w:szCs w:val="32"/>
    </w:rPr>
  </w:style>
  <w:style w:type="character" w:customStyle="1" w:styleId="CA3Char">
    <w:name w:val="CA3 Char"/>
    <w:basedOn w:val="DefaultParagraphFont"/>
    <w:link w:val="CA3"/>
    <w:rsid w:val="00AF0A80"/>
    <w:rPr>
      <w:rFonts w:asciiTheme="majorHAnsi" w:eastAsiaTheme="majorEastAsia" w:hAnsiTheme="majorHAnsi" w:cstheme="majorBidi"/>
      <w:b/>
      <w:color w:val="FFFFFF" w:themeColor="background1"/>
      <w:sz w:val="28"/>
      <w:szCs w:val="32"/>
      <w:shd w:val="clear" w:color="auto" w:fill="FF00FF" w:themeFill="accent3"/>
      <w:lang w:val="en-GB"/>
    </w:rPr>
  </w:style>
  <w:style w:type="paragraph" w:customStyle="1" w:styleId="CA5">
    <w:name w:val="CA5"/>
    <w:basedOn w:val="Heading1"/>
    <w:next w:val="Normal"/>
    <w:link w:val="CA5Char"/>
    <w:qFormat/>
    <w:rsid w:val="00AF0A80"/>
    <w:pPr>
      <w:shd w:val="clear" w:color="auto" w:fill="B0322B" w:themeFill="accent6"/>
      <w:spacing w:after="120"/>
    </w:pPr>
    <w:rPr>
      <w:rFonts w:asciiTheme="majorHAnsi" w:hAnsiTheme="majorHAnsi"/>
      <w:bCs w:val="0"/>
      <w:color w:val="FFFFFF" w:themeColor="background1"/>
      <w:kern w:val="0"/>
      <w:szCs w:val="32"/>
    </w:rPr>
  </w:style>
  <w:style w:type="character" w:customStyle="1" w:styleId="CA4Char">
    <w:name w:val="CA4 Char"/>
    <w:basedOn w:val="DefaultParagraphFont"/>
    <w:link w:val="CA4"/>
    <w:rsid w:val="00AF0A80"/>
    <w:rPr>
      <w:rFonts w:asciiTheme="majorHAnsi" w:eastAsiaTheme="majorEastAsia" w:hAnsiTheme="majorHAnsi" w:cstheme="majorBidi"/>
      <w:b/>
      <w:color w:val="FFFFFF" w:themeColor="background1"/>
      <w:sz w:val="28"/>
      <w:szCs w:val="32"/>
      <w:shd w:val="clear" w:color="auto" w:fill="070E40" w:themeFill="accent4"/>
      <w:lang w:val="en-GB"/>
    </w:rPr>
  </w:style>
  <w:style w:type="paragraph" w:customStyle="1" w:styleId="CA6">
    <w:name w:val="CA6"/>
    <w:basedOn w:val="Heading1"/>
    <w:next w:val="Normal"/>
    <w:link w:val="CA6Char"/>
    <w:qFormat/>
    <w:rsid w:val="00AF0A80"/>
    <w:pPr>
      <w:shd w:val="clear" w:color="auto" w:fill="7A3864" w:themeFill="accent2"/>
      <w:spacing w:after="120"/>
    </w:pPr>
    <w:rPr>
      <w:rFonts w:asciiTheme="majorHAnsi" w:hAnsiTheme="majorHAnsi"/>
      <w:bCs w:val="0"/>
      <w:color w:val="FFFFFF" w:themeColor="background1"/>
      <w:kern w:val="0"/>
      <w:szCs w:val="32"/>
    </w:rPr>
  </w:style>
  <w:style w:type="character" w:customStyle="1" w:styleId="CA5Char">
    <w:name w:val="CA5 Char"/>
    <w:basedOn w:val="DefaultParagraphFont"/>
    <w:link w:val="CA5"/>
    <w:rsid w:val="00AF0A80"/>
    <w:rPr>
      <w:rFonts w:asciiTheme="majorHAnsi" w:eastAsiaTheme="majorEastAsia" w:hAnsiTheme="majorHAnsi" w:cstheme="majorBidi"/>
      <w:b/>
      <w:color w:val="FFFFFF" w:themeColor="background1"/>
      <w:sz w:val="28"/>
      <w:szCs w:val="32"/>
      <w:shd w:val="clear" w:color="auto" w:fill="B0322B" w:themeFill="accent6"/>
      <w:lang w:val="en-GB"/>
    </w:rPr>
  </w:style>
  <w:style w:type="character" w:customStyle="1" w:styleId="CA6Char">
    <w:name w:val="CA6 Char"/>
    <w:basedOn w:val="DefaultParagraphFont"/>
    <w:link w:val="CA6"/>
    <w:rsid w:val="00AF0A80"/>
    <w:rPr>
      <w:rFonts w:asciiTheme="majorHAnsi" w:eastAsiaTheme="majorEastAsia" w:hAnsiTheme="majorHAnsi" w:cstheme="majorBidi"/>
      <w:b/>
      <w:color w:val="FFFFFF" w:themeColor="background1"/>
      <w:sz w:val="28"/>
      <w:szCs w:val="32"/>
      <w:shd w:val="clear" w:color="auto" w:fill="7A3864" w:themeFill="accent2"/>
      <w:lang w:val="en-GB"/>
    </w:rPr>
  </w:style>
  <w:style w:type="paragraph" w:customStyle="1" w:styleId="Documentname">
    <w:name w:val="Document name"/>
    <w:basedOn w:val="Normal"/>
    <w:link w:val="DocumentnameChar"/>
    <w:qFormat/>
    <w:rsid w:val="00AF0A80"/>
    <w:pPr>
      <w:framePr w:hSpace="180" w:wrap="around" w:vAnchor="page" w:hAnchor="page" w:x="775" w:y="1474"/>
      <w:spacing w:after="0"/>
    </w:pPr>
    <w:rPr>
      <w:b/>
      <w:color w:val="FFFFFF" w:themeColor="background1"/>
      <w:kern w:val="0"/>
      <w:sz w:val="28"/>
    </w:rPr>
  </w:style>
  <w:style w:type="character" w:customStyle="1" w:styleId="DocumentnameChar">
    <w:name w:val="Document name Char"/>
    <w:basedOn w:val="DefaultParagraphFont"/>
    <w:link w:val="Documentname"/>
    <w:rsid w:val="00AF0A80"/>
    <w:rPr>
      <w:b/>
      <w:color w:val="FFFFFF" w:themeColor="background1"/>
      <w:sz w:val="28"/>
      <w:szCs w:val="22"/>
      <w:lang w:val="en-GB"/>
    </w:rPr>
  </w:style>
  <w:style w:type="paragraph" w:customStyle="1" w:styleId="CA7">
    <w:name w:val="CA7"/>
    <w:basedOn w:val="Heading1"/>
    <w:next w:val="Normal"/>
    <w:link w:val="CA7Char"/>
    <w:qFormat/>
    <w:rsid w:val="00AF0A80"/>
    <w:pPr>
      <w:shd w:val="clear" w:color="auto" w:fill="3F0731" w:themeFill="text2"/>
      <w:spacing w:after="120"/>
    </w:pPr>
    <w:rPr>
      <w:rFonts w:asciiTheme="majorHAnsi" w:hAnsiTheme="majorHAnsi"/>
      <w:bCs w:val="0"/>
      <w:color w:val="FFFFFF" w:themeColor="background1"/>
      <w:kern w:val="0"/>
      <w:szCs w:val="32"/>
    </w:rPr>
  </w:style>
  <w:style w:type="character" w:customStyle="1" w:styleId="CA7Char">
    <w:name w:val="CA7 Char"/>
    <w:basedOn w:val="DefaultParagraphFont"/>
    <w:link w:val="CA7"/>
    <w:rsid w:val="00AF0A80"/>
    <w:rPr>
      <w:rFonts w:asciiTheme="majorHAnsi" w:eastAsiaTheme="majorEastAsia" w:hAnsiTheme="majorHAnsi" w:cstheme="majorBidi"/>
      <w:b/>
      <w:color w:val="FFFFFF" w:themeColor="background1"/>
      <w:sz w:val="28"/>
      <w:szCs w:val="32"/>
      <w:shd w:val="clear" w:color="auto" w:fill="3F0731" w:themeFill="text2"/>
      <w:lang w:val="en-GB"/>
    </w:rPr>
  </w:style>
  <w:style w:type="character" w:customStyle="1" w:styleId="normaltextrun">
    <w:name w:val="normaltextrun"/>
    <w:basedOn w:val="DefaultParagraphFont"/>
    <w:rsid w:val="00AF0A80"/>
  </w:style>
  <w:style w:type="table" w:customStyle="1" w:styleId="TableGrid1">
    <w:name w:val="Table Grid1"/>
    <w:basedOn w:val="TableNormal"/>
    <w:next w:val="TableGrid"/>
    <w:uiPriority w:val="39"/>
    <w:rsid w:val="00AF0A8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F0A80"/>
    <w:rPr>
      <w:rFonts w:ascii="Arial" w:eastAsia="Arial" w:hAnsi="Arial" w:cs="Arial"/>
      <w:kern w:val="3"/>
      <w:sz w:val="22"/>
      <w:szCs w:val="22"/>
      <w:lang w:val="en-GB"/>
    </w:rPr>
  </w:style>
  <w:style w:type="character" w:customStyle="1" w:styleId="TimelineChar">
    <w:name w:val="Timeline Char"/>
    <w:basedOn w:val="DefaultParagraphFont"/>
    <w:link w:val="Timeline"/>
    <w:rsid w:val="00AF0A80"/>
    <w:rPr>
      <w:rFonts w:ascii="Calibri" w:eastAsia="Calibri" w:hAnsi="Calibri" w:cs="Times New Roman"/>
      <w:color w:val="000000"/>
      <w:szCs w:val="18"/>
      <w:lang w:val="en-GB"/>
    </w:rPr>
  </w:style>
  <w:style w:type="paragraph" w:customStyle="1" w:styleId="Timeline">
    <w:name w:val="Timeline"/>
    <w:basedOn w:val="Normal"/>
    <w:link w:val="TimelineChar"/>
    <w:qFormat/>
    <w:rsid w:val="00AF0A80"/>
    <w:rPr>
      <w:rFonts w:ascii="Calibri" w:eastAsia="Calibri" w:hAnsi="Calibri" w:cs="Times New Roman"/>
      <w:color w:val="000000"/>
      <w:kern w:val="0"/>
      <w:sz w:val="20"/>
      <w:szCs w:val="18"/>
    </w:rPr>
  </w:style>
  <w:style w:type="paragraph" w:customStyle="1" w:styleId="pf0">
    <w:name w:val="pf0"/>
    <w:basedOn w:val="Normal"/>
    <w:rsid w:val="00AF0A80"/>
    <w:pPr>
      <w:spacing w:before="100" w:beforeAutospacing="1" w:after="100" w:afterAutospacing="1" w:line="240" w:lineRule="auto"/>
    </w:pPr>
    <w:rPr>
      <w:rFonts w:ascii="Times New Roman" w:eastAsia="Times New Roman" w:hAnsi="Times New Roman" w:cs="Times New Roman"/>
      <w:kern w:val="0"/>
      <w:lang w:eastAsia="en-GB"/>
    </w:rPr>
  </w:style>
  <w:style w:type="character" w:customStyle="1" w:styleId="cf01">
    <w:name w:val="cf01"/>
    <w:basedOn w:val="DefaultParagraphFont"/>
    <w:rsid w:val="00AF0A80"/>
    <w:rPr>
      <w:rFonts w:ascii="Segoe UI" w:hAnsi="Segoe UI" w:cs="Segoe UI" w:hint="default"/>
      <w:sz w:val="18"/>
      <w:szCs w:val="18"/>
    </w:rPr>
  </w:style>
  <w:style w:type="paragraph" w:styleId="FootnoteText">
    <w:name w:val="footnote text"/>
    <w:basedOn w:val="Normal"/>
    <w:link w:val="FootnoteTextChar"/>
    <w:uiPriority w:val="99"/>
    <w:semiHidden/>
    <w:unhideWhenUsed/>
    <w:rsid w:val="00C65A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AD1"/>
    <w:rPr>
      <w:kern w:val="2"/>
      <w:lang w:val="en-GB"/>
      <w14:ligatures w14:val="standardContextual"/>
    </w:rPr>
  </w:style>
  <w:style w:type="character" w:styleId="FootnoteReference">
    <w:name w:val="footnote reference"/>
    <w:basedOn w:val="DefaultParagraphFont"/>
    <w:uiPriority w:val="99"/>
    <w:semiHidden/>
    <w:unhideWhenUsed/>
    <w:rsid w:val="00C65AD1"/>
    <w:rPr>
      <w:vertAlign w:val="superscript"/>
    </w:rPr>
  </w:style>
  <w:style w:type="table" w:styleId="GridTable4-Accent1">
    <w:name w:val="Grid Table 4 Accent 1"/>
    <w:basedOn w:val="TableNormal"/>
    <w:uiPriority w:val="49"/>
    <w:rsid w:val="00350DBC"/>
    <w:pPr>
      <w:spacing w:after="0"/>
    </w:pPr>
    <w:tblPr>
      <w:tblStyleRowBandSize w:val="1"/>
      <w:tblStyleColBandSize w:val="1"/>
      <w:tblBorders>
        <w:top w:val="single" w:sz="4" w:space="0" w:color="DD18AB" w:themeColor="accent1" w:themeTint="99"/>
        <w:left w:val="single" w:sz="4" w:space="0" w:color="DD18AB" w:themeColor="accent1" w:themeTint="99"/>
        <w:bottom w:val="single" w:sz="4" w:space="0" w:color="DD18AB" w:themeColor="accent1" w:themeTint="99"/>
        <w:right w:val="single" w:sz="4" w:space="0" w:color="DD18AB" w:themeColor="accent1" w:themeTint="99"/>
        <w:insideH w:val="single" w:sz="4" w:space="0" w:color="DD18AB" w:themeColor="accent1" w:themeTint="99"/>
        <w:insideV w:val="single" w:sz="4" w:space="0" w:color="DD18AB" w:themeColor="accent1" w:themeTint="99"/>
      </w:tblBorders>
    </w:tblPr>
    <w:tblStylePr w:type="firstRow">
      <w:rPr>
        <w:b/>
        <w:bCs/>
        <w:color w:val="FFFFFF" w:themeColor="background1"/>
      </w:rPr>
      <w:tblPr/>
      <w:tcPr>
        <w:tcBorders>
          <w:top w:val="single" w:sz="4" w:space="0" w:color="3F0731" w:themeColor="accent1"/>
          <w:left w:val="single" w:sz="4" w:space="0" w:color="3F0731" w:themeColor="accent1"/>
          <w:bottom w:val="single" w:sz="4" w:space="0" w:color="3F0731" w:themeColor="accent1"/>
          <w:right w:val="single" w:sz="4" w:space="0" w:color="3F0731" w:themeColor="accent1"/>
          <w:insideH w:val="nil"/>
          <w:insideV w:val="nil"/>
        </w:tcBorders>
        <w:shd w:val="clear" w:color="auto" w:fill="3F0731" w:themeFill="accent1"/>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paragraph" w:styleId="Revision">
    <w:name w:val="Revision"/>
    <w:hidden/>
    <w:uiPriority w:val="99"/>
    <w:semiHidden/>
    <w:rsid w:val="009539E6"/>
    <w:pPr>
      <w:spacing w:after="0"/>
    </w:pPr>
    <w:rPr>
      <w:rFonts w:ascii="Arial" w:eastAsia="Arial" w:hAnsi="Arial" w:cs="Arial"/>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0053149">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eso.energy" TargetMode="External"/><Relationship Id="rId18" Type="http://schemas.openxmlformats.org/officeDocument/2006/relationships/hyperlink" Target="mailto:grid.code@neso.energy"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lizabeth.timmins@neso.energy" TargetMode="External"/><Relationship Id="rId17" Type="http://schemas.microsoft.com/office/2018/08/relationships/commentsExtensible" Target="commentsExtensible.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www.gov.uk/government/publications/electricity-supply-emergency-co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rank.kasibante1@neso.energy" TargetMode="External"/><Relationship Id="rId24" Type="http://schemas.openxmlformats.org/officeDocument/2006/relationships/footer" Target="footer2.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neso.energy/industry-information/codes/gc/modifications/gc0176-introduction-demand-control-rotation-protocol-within-operating-code-6-grid-co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4.xml><?xml version="1.0" encoding="utf-8"?>
<ds:datastoreItem xmlns:ds="http://schemas.openxmlformats.org/officeDocument/2006/customXml" ds:itemID="{268E67B4-CC95-4B8D-BADF-80BC35CF1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20</Pages>
  <Words>4474</Words>
  <Characters>25505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29920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Lizzie Timmins (NESO)</cp:lastModifiedBy>
  <cp:revision>103</cp:revision>
  <cp:lastPrinted>2025-04-09T12:55:00Z</cp:lastPrinted>
  <dcterms:created xsi:type="dcterms:W3CDTF">2025-04-11T09:15:00Z</dcterms:created>
  <dcterms:modified xsi:type="dcterms:W3CDTF">2025-06-12T12:23:00Z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MSIP_Label_a4200942-dd40-4530-96b6-ebe359e8009d_Enabled">
    <vt:lpwstr>true</vt:lpwstr>
  </property>
  <property fmtid="{D5CDD505-2E9C-101B-9397-08002B2CF9AE}" pid="10" name="MSIP_Label_a4200942-dd40-4530-96b6-ebe359e8009d_SetDate">
    <vt:lpwstr>2025-04-09T13:08:18Z</vt:lpwstr>
  </property>
  <property fmtid="{D5CDD505-2E9C-101B-9397-08002B2CF9AE}" pid="11" name="MSIP_Label_a4200942-dd40-4530-96b6-ebe359e8009d_Method">
    <vt:lpwstr>Privileged</vt:lpwstr>
  </property>
  <property fmtid="{D5CDD505-2E9C-101B-9397-08002B2CF9AE}" pid="12" name="MSIP_Label_a4200942-dd40-4530-96b6-ebe359e8009d_Name">
    <vt:lpwstr>a4200942-dd40-4530-96b6-ebe359e8009d</vt:lpwstr>
  </property>
  <property fmtid="{D5CDD505-2E9C-101B-9397-08002B2CF9AE}" pid="13" name="MSIP_Label_a4200942-dd40-4530-96b6-ebe359e8009d_SiteId">
    <vt:lpwstr>953b0f83-1ce6-45c3-82c9-1d847e372339</vt:lpwstr>
  </property>
  <property fmtid="{D5CDD505-2E9C-101B-9397-08002B2CF9AE}" pid="14" name="MSIP_Label_a4200942-dd40-4530-96b6-ebe359e8009d_ActionId">
    <vt:lpwstr>67d839a7-56b2-44bc-a239-288c818c0b3c</vt:lpwstr>
  </property>
  <property fmtid="{D5CDD505-2E9C-101B-9397-08002B2CF9AE}" pid="15" name="MSIP_Label_a4200942-dd40-4530-96b6-ebe359e8009d_ContentBits">
    <vt:lpwstr>0</vt:lpwstr>
  </property>
  <property fmtid="{D5CDD505-2E9C-101B-9397-08002B2CF9AE}" pid="16" name="MSIP_Label_a4200942-dd40-4530-96b6-ebe359e8009d_Tag">
    <vt:lpwstr>10, 0, 1, 1</vt:lpwstr>
  </property>
  <property fmtid="{D5CDD505-2E9C-101B-9397-08002B2CF9AE}" pid="17" name="MSIP_Label_624b1752-a977-4927-b9e6-e48a43684aee_Enabled">
    <vt:lpwstr>true</vt:lpwstr>
  </property>
  <property fmtid="{D5CDD505-2E9C-101B-9397-08002B2CF9AE}" pid="18" name="MSIP_Label_624b1752-a977-4927-b9e6-e48a43684aee_SetDate">
    <vt:lpwstr>2025-04-11T09:47:10Z</vt:lpwstr>
  </property>
  <property fmtid="{D5CDD505-2E9C-101B-9397-08002B2CF9AE}" pid="19" name="MSIP_Label_624b1752-a977-4927-b9e6-e48a43684aee_Method">
    <vt:lpwstr>Privileged</vt:lpwstr>
  </property>
  <property fmtid="{D5CDD505-2E9C-101B-9397-08002B2CF9AE}" pid="20" name="MSIP_Label_624b1752-a977-4927-b9e6-e48a43684aee_Name">
    <vt:lpwstr>Public</vt:lpwstr>
  </property>
  <property fmtid="{D5CDD505-2E9C-101B-9397-08002B2CF9AE}" pid="21" name="MSIP_Label_624b1752-a977-4927-b9e6-e48a43684aee_SiteId">
    <vt:lpwstr>031a09bc-a2bf-44df-888e-4e09355b7a24</vt:lpwstr>
  </property>
  <property fmtid="{D5CDD505-2E9C-101B-9397-08002B2CF9AE}" pid="22" name="MSIP_Label_624b1752-a977-4927-b9e6-e48a43684aee_ActionId">
    <vt:lpwstr>eb6f44e9-76c2-42ba-9135-0cdf3b4d9811</vt:lpwstr>
  </property>
  <property fmtid="{D5CDD505-2E9C-101B-9397-08002B2CF9AE}" pid="23" name="MSIP_Label_624b1752-a977-4927-b9e6-e48a43684aee_ContentBits">
    <vt:lpwstr>0</vt:lpwstr>
  </property>
</Properties>
</file>